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A00E0" w14:textId="77777777" w:rsidR="00CE4572" w:rsidRPr="003C7E11" w:rsidRDefault="00CE4572" w:rsidP="00C74CB4"/>
    <w:p w14:paraId="16CFBFF5" w14:textId="77777777" w:rsidR="00CE4572" w:rsidRPr="003C7E11" w:rsidRDefault="00CE4572" w:rsidP="00C74CB4"/>
    <w:p w14:paraId="50BF5BAA" w14:textId="3F0FCE5D" w:rsidR="00E25015" w:rsidRPr="0097294E" w:rsidRDefault="00C641D5" w:rsidP="00C74CB4">
      <w:pPr>
        <w:jc w:val="center"/>
        <w:rPr>
          <w:b/>
          <w:sz w:val="24"/>
          <w:lang w:val="en-US"/>
        </w:rPr>
      </w:pPr>
      <w:r w:rsidRPr="0097294E">
        <w:rPr>
          <w:b/>
          <w:sz w:val="24"/>
          <w:lang w:val="en-US"/>
        </w:rPr>
        <w:t>STATEMENT OF WORK</w:t>
      </w:r>
    </w:p>
    <w:p w14:paraId="451611A8" w14:textId="189E5410" w:rsidR="00C641D5" w:rsidRPr="0097294E" w:rsidRDefault="00C641D5" w:rsidP="00C74CB4">
      <w:pPr>
        <w:jc w:val="center"/>
        <w:rPr>
          <w:b/>
          <w:sz w:val="24"/>
          <w:lang w:val="en-US"/>
        </w:rPr>
      </w:pPr>
      <w:r w:rsidRPr="0097294E">
        <w:rPr>
          <w:b/>
          <w:sz w:val="24"/>
          <w:lang w:val="en-US"/>
        </w:rPr>
        <w:t xml:space="preserve">N. </w:t>
      </w:r>
      <w:bookmarkStart w:id="0" w:name="NoSOW"/>
      <w:r w:rsidRPr="0097294E">
        <w:rPr>
          <w:b/>
          <w:sz w:val="24"/>
          <w:lang w:val="en-US"/>
        </w:rPr>
        <w:t>#</w:t>
      </w:r>
      <w:r w:rsidR="00763719" w:rsidRPr="0097294E">
        <w:rPr>
          <w:b/>
          <w:sz w:val="24"/>
          <w:lang w:val="en-US"/>
        </w:rPr>
        <w:t>#</w:t>
      </w:r>
      <w:r w:rsidRPr="0097294E">
        <w:rPr>
          <w:b/>
          <w:sz w:val="24"/>
          <w:lang w:val="en-US"/>
        </w:rPr>
        <w:t>#</w:t>
      </w:r>
      <w:bookmarkEnd w:id="0"/>
    </w:p>
    <w:p w14:paraId="4CA9BFAF" w14:textId="77777777" w:rsidR="00A71780" w:rsidRPr="0097294E" w:rsidRDefault="00A71780" w:rsidP="007869E1">
      <w:pPr>
        <w:jc w:val="center"/>
        <w:rPr>
          <w:b/>
          <w:sz w:val="24"/>
          <w:lang w:val="en-US"/>
        </w:rPr>
      </w:pPr>
    </w:p>
    <w:p w14:paraId="0D0B9C18" w14:textId="74145FBD" w:rsidR="007869E1" w:rsidRPr="0097294E" w:rsidRDefault="007869E1" w:rsidP="007869E1">
      <w:pPr>
        <w:jc w:val="center"/>
        <w:rPr>
          <w:sz w:val="24"/>
          <w:lang w:val="en-US"/>
        </w:rPr>
      </w:pPr>
      <w:r w:rsidRPr="0097294E">
        <w:rPr>
          <w:sz w:val="24"/>
          <w:lang w:val="en-US"/>
        </w:rPr>
        <w:t>PROGETTO IRISS</w:t>
      </w:r>
    </w:p>
    <w:p w14:paraId="54E54221" w14:textId="3E8BA9DD" w:rsidR="00C641D5" w:rsidRPr="0097294E" w:rsidRDefault="00C641D5" w:rsidP="00C74CB4">
      <w:pPr>
        <w:rPr>
          <w:lang w:val="en-US"/>
        </w:rPr>
      </w:pPr>
    </w:p>
    <w:p w14:paraId="0F0051AA" w14:textId="1A499A16" w:rsidR="00C641D5" w:rsidRPr="0097294E" w:rsidRDefault="00C641D5" w:rsidP="00C74CB4">
      <w:pPr>
        <w:rPr>
          <w:lang w:val="en-US"/>
        </w:rPr>
      </w:pPr>
    </w:p>
    <w:p w14:paraId="50908B59" w14:textId="627D89DD" w:rsidR="003E64B6" w:rsidRPr="00A62A65" w:rsidRDefault="00C641D5" w:rsidP="00C74CB4">
      <w:r w:rsidRPr="00C74CB4">
        <w:t>Il presente SOW è regolato dal</w:t>
      </w:r>
      <w:r w:rsidR="00867C68" w:rsidRPr="00C74CB4">
        <w:t xml:space="preserve"> Contratto</w:t>
      </w:r>
      <w:r w:rsidRPr="00C74CB4">
        <w:t xml:space="preserve"> di Servizi ("</w:t>
      </w:r>
      <w:r w:rsidR="00867C68" w:rsidRPr="00C74CB4">
        <w:t>Contratto</w:t>
      </w:r>
      <w:r w:rsidRPr="00C74CB4">
        <w:t xml:space="preserve">") in vigore tra SMACT scpa ("SMACT") e </w:t>
      </w:r>
      <w:r w:rsidRPr="000A7FC0">
        <w:rPr>
          <w:highlight w:val="yellow"/>
        </w:rPr>
        <w:t>___</w:t>
      </w:r>
      <w:proofErr w:type="spellStart"/>
      <w:r w:rsidR="00E25015" w:rsidRPr="000A7FC0">
        <w:rPr>
          <w:highlight w:val="yellow"/>
        </w:rPr>
        <w:t>RagioneSocialeCliente</w:t>
      </w:r>
      <w:proofErr w:type="spellEnd"/>
      <w:r w:rsidRPr="000A7FC0">
        <w:rPr>
          <w:highlight w:val="yellow"/>
        </w:rPr>
        <w:t>______</w:t>
      </w:r>
      <w:r w:rsidRPr="00C74CB4">
        <w:t xml:space="preserve"> ("Cliente</w:t>
      </w:r>
      <w:r w:rsidRPr="00C74CB4">
        <w:t>" o "__</w:t>
      </w:r>
      <w:bookmarkStart w:id="1" w:name="Cliente"/>
      <w:proofErr w:type="spellStart"/>
      <w:r w:rsidR="00E25015" w:rsidRPr="00C74CB4">
        <w:t>NomeBreveCliente</w:t>
      </w:r>
      <w:bookmarkEnd w:id="1"/>
      <w:proofErr w:type="spellEnd"/>
      <w:r w:rsidR="00E25015" w:rsidRPr="00C74CB4">
        <w:t xml:space="preserve"> </w:t>
      </w:r>
      <w:r w:rsidRPr="00C74CB4">
        <w:t>__")</w:t>
      </w:r>
      <w:r w:rsidRPr="00C74CB4">
        <w:t xml:space="preserve"> ed è stipulato tra le Parti a partire dalla data del l'ultima firma di seguito </w:t>
      </w:r>
      <w:r w:rsidR="00A62A65" w:rsidRPr="00C74CB4">
        <w:t xml:space="preserve">riportata </w:t>
      </w:r>
      <w:r w:rsidRPr="00C74CB4">
        <w:t>("</w:t>
      </w:r>
      <w:r w:rsidR="0043671F">
        <w:t>D</w:t>
      </w:r>
      <w:r w:rsidRPr="00C74CB4">
        <w:t xml:space="preserve">ata </w:t>
      </w:r>
      <w:r w:rsidR="0043671F">
        <w:t>Effettiva</w:t>
      </w:r>
      <w:r w:rsidRPr="00C74CB4">
        <w:t xml:space="preserve">"). I termini in maiuscolo utilizzati nel presente documento ma non definiti nel presente documento avranno i significati indicati </w:t>
      </w:r>
      <w:r w:rsidR="00867C68" w:rsidRPr="00C74CB4">
        <w:t>nel Contratto</w:t>
      </w:r>
      <w:r w:rsidRPr="00C74CB4">
        <w:t>.</w:t>
      </w:r>
    </w:p>
    <w:p w14:paraId="3B844405" w14:textId="7705CDA9" w:rsidR="003E64B6" w:rsidRPr="0038702F" w:rsidRDefault="003E64B6" w:rsidP="0038702F">
      <w:pPr>
        <w:pStyle w:val="Titolo1"/>
      </w:pPr>
      <w:r w:rsidRPr="0038702F">
        <w:t>Dati Progetto:</w:t>
      </w:r>
    </w:p>
    <w:p w14:paraId="12864470" w14:textId="77777777" w:rsidR="003E64B6" w:rsidRPr="00A62A65" w:rsidRDefault="003E64B6" w:rsidP="00C74CB4"/>
    <w:p w14:paraId="1F1FF608" w14:textId="5496FA5E" w:rsidR="003C7E11" w:rsidRDefault="003C7E11" w:rsidP="0038702F">
      <w:pPr>
        <w:tabs>
          <w:tab w:val="left" w:pos="1276"/>
        </w:tabs>
        <w:rPr>
          <w:bCs/>
        </w:rPr>
      </w:pPr>
      <w:r w:rsidRPr="00C74CB4">
        <w:rPr>
          <w:rStyle w:val="Enfasigrassetto"/>
        </w:rPr>
        <w:t>ID</w:t>
      </w:r>
      <w:r>
        <w:rPr>
          <w:bCs/>
        </w:rPr>
        <w:t>:</w:t>
      </w:r>
      <w:r w:rsidR="003E64B6">
        <w:tab/>
      </w:r>
      <w:r w:rsidRPr="003C7E11">
        <w:t>…………</w:t>
      </w:r>
    </w:p>
    <w:p w14:paraId="1CB524B0" w14:textId="77777777" w:rsidR="003C7E11" w:rsidRPr="003C7E11" w:rsidRDefault="003C7E11" w:rsidP="0038702F">
      <w:pPr>
        <w:tabs>
          <w:tab w:val="left" w:pos="1276"/>
        </w:tabs>
      </w:pPr>
    </w:p>
    <w:p w14:paraId="1B00B339" w14:textId="2267A90D" w:rsidR="003C7E11" w:rsidRDefault="003C7E11" w:rsidP="0038702F">
      <w:pPr>
        <w:tabs>
          <w:tab w:val="left" w:pos="1276"/>
        </w:tabs>
      </w:pPr>
      <w:r w:rsidRPr="003C7E11">
        <w:rPr>
          <w:b/>
        </w:rPr>
        <w:t>Titolo:</w:t>
      </w:r>
      <w:r w:rsidR="003E64B6">
        <w:rPr>
          <w:b/>
        </w:rPr>
        <w:tab/>
      </w:r>
      <w:r w:rsidRPr="003C7E11">
        <w:t>…………</w:t>
      </w:r>
    </w:p>
    <w:p w14:paraId="5FDDA8E4" w14:textId="77777777" w:rsidR="003E64B6" w:rsidRPr="003C7E11" w:rsidRDefault="003E64B6" w:rsidP="0038702F">
      <w:pPr>
        <w:tabs>
          <w:tab w:val="left" w:pos="1276"/>
        </w:tabs>
      </w:pPr>
    </w:p>
    <w:p w14:paraId="40332B7F" w14:textId="24471762" w:rsidR="007F4195" w:rsidRPr="0038702F" w:rsidRDefault="003E64B6" w:rsidP="0038702F">
      <w:pPr>
        <w:tabs>
          <w:tab w:val="left" w:pos="1276"/>
        </w:tabs>
        <w:rPr>
          <w:rFonts w:cs="Arial"/>
          <w:b/>
        </w:rPr>
      </w:pPr>
      <w:r>
        <w:rPr>
          <w:b/>
        </w:rPr>
        <w:t>Acronimo</w:t>
      </w:r>
      <w:r w:rsidRPr="003C7E11">
        <w:rPr>
          <w:b/>
        </w:rPr>
        <w:t>:</w:t>
      </w:r>
      <w:r>
        <w:rPr>
          <w:b/>
        </w:rPr>
        <w:tab/>
      </w:r>
      <w:r w:rsidRPr="003C7E11">
        <w:t>…………</w:t>
      </w:r>
    </w:p>
    <w:p w14:paraId="28E0968D" w14:textId="78F8F94A" w:rsidR="007F4195" w:rsidRPr="00A62A65" w:rsidRDefault="007F4195" w:rsidP="00C74CB4">
      <w:pPr>
        <w:pStyle w:val="Titolo1"/>
      </w:pPr>
      <w:r w:rsidRPr="00A62A65">
        <w:t>ScENARIO</w:t>
      </w:r>
      <w:r w:rsidR="00C74CB4">
        <w:t xml:space="preserve"> E OBIETTIVI</w:t>
      </w:r>
    </w:p>
    <w:p w14:paraId="4AFC5A1E" w14:textId="77777777" w:rsidR="007F4195" w:rsidRPr="009076FA" w:rsidRDefault="007F4195" w:rsidP="00C74CB4"/>
    <w:p w14:paraId="56C79597" w14:textId="1CB8455A" w:rsidR="007F4195" w:rsidRPr="00C74CB4" w:rsidRDefault="007F4195" w:rsidP="00C74CB4">
      <w:r w:rsidRPr="00C74CB4">
        <w:t>Descrivere gli scenari di ricerca, rappresentando sinteticamente una o più esperienze d’uso.</w:t>
      </w:r>
    </w:p>
    <w:p w14:paraId="67035717" w14:textId="77777777" w:rsidR="007F4195" w:rsidRPr="00C74CB4" w:rsidRDefault="007F4195" w:rsidP="00C74CB4"/>
    <w:p w14:paraId="65AD215D" w14:textId="6CA9D6AF" w:rsidR="007F4195" w:rsidRPr="00C74CB4" w:rsidRDefault="007F4195" w:rsidP="00C74CB4">
      <w:r w:rsidRPr="00C74CB4">
        <w:t>Evidenziare eventuali aspetti scientifici e tecnologici verso i quali si preferisce orientare l’attività di ricerca in base alle valutazioni del Cliente (prodotti, tecnologie, situazione di mercato, altre considerazioni).</w:t>
      </w:r>
      <w:r w:rsidR="00C74CB4" w:rsidRPr="00C74CB4">
        <w:t xml:space="preserve"> Descrivere eventualmente la prospettiva più ampia nella quale si inserisce il progetto richiesto (ad es. l’inserimento in sistemi integrati, l’utilizzo in cooperazione con altri sistemi, sensori).</w:t>
      </w:r>
    </w:p>
    <w:p w14:paraId="219487A0" w14:textId="7AC85379" w:rsidR="007F4195" w:rsidRPr="00C74CB4" w:rsidRDefault="007F4195" w:rsidP="00C74CB4"/>
    <w:p w14:paraId="47F07D5B" w14:textId="77777777" w:rsidR="00C74CB4" w:rsidRPr="00395793" w:rsidRDefault="00C74CB4" w:rsidP="00C74CB4">
      <w:pPr>
        <w:rPr>
          <w:b/>
          <w:u w:val="single"/>
        </w:rPr>
      </w:pPr>
      <w:r w:rsidRPr="00395793">
        <w:rPr>
          <w:b/>
          <w:u w:val="single"/>
        </w:rPr>
        <w:t>Obiettivi:</w:t>
      </w:r>
    </w:p>
    <w:p w14:paraId="6B30F082" w14:textId="1BC6F9AA" w:rsidR="00C74CB4" w:rsidRPr="00395793" w:rsidRDefault="00C74CB4" w:rsidP="00C74CB4">
      <w:pPr>
        <w:pStyle w:val="Paragrafoelenco"/>
        <w:numPr>
          <w:ilvl w:val="0"/>
          <w:numId w:val="22"/>
        </w:numPr>
      </w:pPr>
      <w:r w:rsidRPr="00395793">
        <w:t xml:space="preserve">[inserire obbiettivo 1 del progetto] </w:t>
      </w:r>
    </w:p>
    <w:p w14:paraId="1FE71B81" w14:textId="09891CAD" w:rsidR="00C74CB4" w:rsidRPr="00395793" w:rsidRDefault="00C74CB4" w:rsidP="00C74CB4">
      <w:pPr>
        <w:pStyle w:val="Paragrafoelenco"/>
        <w:numPr>
          <w:ilvl w:val="0"/>
          <w:numId w:val="22"/>
        </w:numPr>
      </w:pPr>
      <w:r w:rsidRPr="00395793">
        <w:t xml:space="preserve">[inserire obbiettivo 2 del progetto] </w:t>
      </w:r>
    </w:p>
    <w:p w14:paraId="72373FDE" w14:textId="582424AA" w:rsidR="00C74CB4" w:rsidRPr="00395793" w:rsidRDefault="00C74CB4" w:rsidP="00C74CB4">
      <w:pPr>
        <w:pStyle w:val="Paragrafoelenco"/>
        <w:numPr>
          <w:ilvl w:val="0"/>
          <w:numId w:val="22"/>
        </w:numPr>
      </w:pPr>
      <w:r w:rsidRPr="00395793">
        <w:t>…</w:t>
      </w:r>
    </w:p>
    <w:p w14:paraId="35ADDB05" w14:textId="5D0DB5FA" w:rsidR="007F4195" w:rsidRPr="00395793" w:rsidRDefault="00C74CB4" w:rsidP="00C74CB4">
      <w:r w:rsidRPr="00395793">
        <w:t>Descrivere</w:t>
      </w:r>
      <w:r w:rsidR="007F4195" w:rsidRPr="00395793">
        <w:t xml:space="preserve"> gli obiettivi realizzativi</w:t>
      </w:r>
      <w:r w:rsidRPr="00395793">
        <w:t xml:space="preserve"> del SOW</w:t>
      </w:r>
      <w:r w:rsidR="007F4195" w:rsidRPr="00395793">
        <w:t xml:space="preserve"> rispetto agli scenari qui descritti nel contesto di interesse de</w:t>
      </w:r>
      <w:r w:rsidRPr="00395793">
        <w:t xml:space="preserve"> Cliente</w:t>
      </w:r>
      <w:r w:rsidR="007F4195" w:rsidRPr="00395793">
        <w:t>, dettagliando ove possibile l’interpretazione del bisogno applicativo.</w:t>
      </w:r>
    </w:p>
    <w:p w14:paraId="58C48ADD" w14:textId="77777777" w:rsidR="007F4195" w:rsidRPr="00395793" w:rsidRDefault="007F4195" w:rsidP="00C74CB4"/>
    <w:p w14:paraId="071012A3" w14:textId="283B01FF" w:rsidR="007F4195" w:rsidRPr="00395793" w:rsidRDefault="007F4195" w:rsidP="00C74CB4">
      <w:r w:rsidRPr="00395793">
        <w:t>Evidenziare nell’ottica della prospettiva più ampi</w:t>
      </w:r>
      <w:r w:rsidR="00C74CB4" w:rsidRPr="00395793">
        <w:t>a (anche oltre la durata del SOW)</w:t>
      </w:r>
      <w:r w:rsidRPr="00395793">
        <w:t xml:space="preserve"> l’esistenza di obiettivi specifici secondo differenti orizzonti temporali:</w:t>
      </w:r>
    </w:p>
    <w:p w14:paraId="0EA79C3C" w14:textId="4718CA24" w:rsidR="007F4195" w:rsidRPr="00395793" w:rsidRDefault="007F4195" w:rsidP="00C74CB4">
      <w:pPr>
        <w:pStyle w:val="Paragrafoelenco"/>
        <w:numPr>
          <w:ilvl w:val="0"/>
          <w:numId w:val="19"/>
        </w:numPr>
      </w:pPr>
      <w:r w:rsidRPr="00395793">
        <w:t>a breve termine: rapida implementazione a prodotti / sistemi esistenti</w:t>
      </w:r>
    </w:p>
    <w:p w14:paraId="4F2152EF" w14:textId="1D0F9229" w:rsidR="007F4195" w:rsidRPr="00395793" w:rsidRDefault="007F4195" w:rsidP="00C74CB4">
      <w:pPr>
        <w:pStyle w:val="Paragrafoelenco"/>
        <w:numPr>
          <w:ilvl w:val="0"/>
          <w:numId w:val="19"/>
        </w:numPr>
      </w:pPr>
      <w:r w:rsidRPr="00395793">
        <w:t>a media termine: innovazione incrementale</w:t>
      </w:r>
    </w:p>
    <w:p w14:paraId="63916DB2" w14:textId="09755ACF" w:rsidR="003C7E11" w:rsidRPr="00395793" w:rsidRDefault="007F4195" w:rsidP="00C74CB4">
      <w:pPr>
        <w:pStyle w:val="Paragrafoelenco"/>
        <w:numPr>
          <w:ilvl w:val="0"/>
          <w:numId w:val="19"/>
        </w:numPr>
      </w:pPr>
      <w:r w:rsidRPr="00395793">
        <w:t>a lungo termine: innovazione strutturale e più profonda</w:t>
      </w:r>
    </w:p>
    <w:p w14:paraId="2AA66B28" w14:textId="056E13F9" w:rsidR="0038702F" w:rsidRPr="007869E1" w:rsidRDefault="003C7E11" w:rsidP="0038702F">
      <w:pPr>
        <w:pStyle w:val="Titolo1"/>
      </w:pPr>
      <w:r w:rsidRPr="003C7E11">
        <w:t>Piano delle attività:</w:t>
      </w:r>
    </w:p>
    <w:p w14:paraId="33CFFD7E" w14:textId="7336633B" w:rsidR="0038702F" w:rsidRPr="0038702F" w:rsidRDefault="003C7E11" w:rsidP="007869E1">
      <w:pPr>
        <w:keepNext/>
        <w:rPr>
          <w:b/>
        </w:rPr>
      </w:pPr>
      <w:r w:rsidRPr="0038702F">
        <w:rPr>
          <w:b/>
        </w:rPr>
        <w:t>WP</w:t>
      </w:r>
      <w:r w:rsidR="0038702F" w:rsidRPr="0038702F">
        <w:rPr>
          <w:b/>
        </w:rPr>
        <w:t xml:space="preserve"> [nr]</w:t>
      </w:r>
      <w:r w:rsidRPr="0038702F">
        <w:rPr>
          <w:b/>
        </w:rPr>
        <w:t xml:space="preserve"> </w:t>
      </w:r>
      <w:r w:rsidR="0038702F">
        <w:rPr>
          <w:b/>
        </w:rPr>
        <w:t>–</w:t>
      </w:r>
      <w:r w:rsidRPr="0038702F">
        <w:rPr>
          <w:b/>
        </w:rPr>
        <w:t xml:space="preserve"> </w:t>
      </w:r>
      <w:r w:rsidR="0038702F" w:rsidRPr="0038702F">
        <w:rPr>
          <w:b/>
        </w:rPr>
        <w:t>[titolo]</w:t>
      </w:r>
    </w:p>
    <w:p w14:paraId="0BB9FD25" w14:textId="42222AC7" w:rsidR="003C7E11" w:rsidRPr="003C7E11" w:rsidRDefault="003C7E11" w:rsidP="0038702F">
      <w:pPr>
        <w:ind w:left="567"/>
      </w:pPr>
      <w:r w:rsidRPr="003C7E11">
        <w:t>Il lavoro consisterà in ……………. [inserire una descrizione dettagliata delle attività]</w:t>
      </w:r>
    </w:p>
    <w:p w14:paraId="793131A8" w14:textId="372CE167" w:rsidR="003C7E11" w:rsidRPr="003C7E11" w:rsidRDefault="0038702F" w:rsidP="0038702F">
      <w:pPr>
        <w:ind w:left="567"/>
      </w:pPr>
      <w:r>
        <w:t xml:space="preserve">[Se appropriato inserire Task </w:t>
      </w:r>
      <w:proofErr w:type="spellStart"/>
      <w:r>
        <w:t>x.x</w:t>
      </w:r>
      <w:proofErr w:type="spellEnd"/>
      <w:r>
        <w:t>]</w:t>
      </w:r>
    </w:p>
    <w:p w14:paraId="5FE78200" w14:textId="77777777" w:rsidR="007869E1" w:rsidRDefault="007869E1" w:rsidP="0038702F">
      <w:pPr>
        <w:ind w:left="567"/>
        <w:rPr>
          <w:u w:val="single"/>
        </w:rPr>
      </w:pPr>
    </w:p>
    <w:p w14:paraId="6F4AE33A" w14:textId="2486BC03" w:rsidR="003C7E11" w:rsidRPr="003C7E11" w:rsidRDefault="003C7E11" w:rsidP="0038702F">
      <w:pPr>
        <w:ind w:left="567"/>
      </w:pPr>
      <w:r w:rsidRPr="003C7E11">
        <w:rPr>
          <w:u w:val="single"/>
        </w:rPr>
        <w:t>Input</w:t>
      </w:r>
      <w:r w:rsidRPr="003C7E11">
        <w:t>: [input iniziale per svolgimento del</w:t>
      </w:r>
      <w:r w:rsidR="0038702F">
        <w:t xml:space="preserve"> WP</w:t>
      </w:r>
      <w:r w:rsidRPr="003C7E11">
        <w:t>, che potrebbe essere un meeting</w:t>
      </w:r>
      <w:r w:rsidR="0038702F">
        <w:t>, documentazione dal Cliente</w:t>
      </w:r>
      <w:r w:rsidRPr="003C7E11">
        <w:t>, l’output di un precedente WP/Task]</w:t>
      </w:r>
    </w:p>
    <w:p w14:paraId="26FC292C" w14:textId="77777777" w:rsidR="003C7E11" w:rsidRPr="003C7E11" w:rsidRDefault="003C7E11" w:rsidP="0038702F">
      <w:pPr>
        <w:ind w:left="567"/>
      </w:pPr>
    </w:p>
    <w:p w14:paraId="32C455A0" w14:textId="7D8ACEA0" w:rsidR="003C7E11" w:rsidRDefault="0038702F" w:rsidP="0038702F">
      <w:pPr>
        <w:ind w:left="567"/>
      </w:pPr>
      <w:r>
        <w:rPr>
          <w:u w:val="single"/>
        </w:rPr>
        <w:t>Deliverable</w:t>
      </w:r>
      <w:r w:rsidR="00D4426E">
        <w:rPr>
          <w:u w:val="single"/>
        </w:rPr>
        <w:t xml:space="preserve"> 1</w:t>
      </w:r>
      <w:r w:rsidR="003C7E11" w:rsidRPr="003C7E11">
        <w:t>: [breve descrizione dei prodotti della ricerca attesi]</w:t>
      </w:r>
    </w:p>
    <w:p w14:paraId="73A35337" w14:textId="77777777" w:rsidR="00803464" w:rsidRPr="003C7E11" w:rsidRDefault="00803464" w:rsidP="00803464">
      <w:pPr>
        <w:ind w:left="567"/>
        <w:rPr>
          <w:i/>
        </w:rPr>
      </w:pPr>
      <w:r w:rsidRPr="003C7E11">
        <w:t>Criteri di accettabilità de</w:t>
      </w:r>
      <w:r>
        <w:t>l Deliverable</w:t>
      </w:r>
      <w:r w:rsidRPr="003C7E11">
        <w:rPr>
          <w:i/>
        </w:rPr>
        <w:t>: [inserire -se opportuno- i criteri]</w:t>
      </w:r>
    </w:p>
    <w:p w14:paraId="51959C8B" w14:textId="77777777" w:rsidR="00803464" w:rsidRDefault="00803464" w:rsidP="00803464">
      <w:pPr>
        <w:ind w:left="567"/>
      </w:pPr>
    </w:p>
    <w:p w14:paraId="0AE682BC" w14:textId="4B4D475F" w:rsidR="00D4426E" w:rsidRPr="003C7E11" w:rsidRDefault="00D4426E" w:rsidP="00D4426E">
      <w:pPr>
        <w:ind w:left="567"/>
      </w:pPr>
      <w:r>
        <w:rPr>
          <w:u w:val="single"/>
        </w:rPr>
        <w:t xml:space="preserve">Deliverable </w:t>
      </w:r>
      <w:r w:rsidR="003164A9">
        <w:rPr>
          <w:u w:val="single"/>
        </w:rPr>
        <w:t>X</w:t>
      </w:r>
      <w:r w:rsidRPr="003C7E11">
        <w:t>: [breve descrizione dei prodotti della ricerca attesi]</w:t>
      </w:r>
    </w:p>
    <w:p w14:paraId="5BBC5333" w14:textId="77777777" w:rsidR="00803464" w:rsidRPr="003C7E11" w:rsidRDefault="00803464" w:rsidP="00803464">
      <w:pPr>
        <w:ind w:left="567"/>
        <w:rPr>
          <w:i/>
        </w:rPr>
      </w:pPr>
      <w:r w:rsidRPr="003C7E11">
        <w:t>Criteri di accettabilità de</w:t>
      </w:r>
      <w:r>
        <w:t>l Deliverable</w:t>
      </w:r>
      <w:r w:rsidRPr="003C7E11">
        <w:rPr>
          <w:i/>
        </w:rPr>
        <w:t>: [inserire -se opportuno- i criteri]</w:t>
      </w:r>
    </w:p>
    <w:p w14:paraId="6B1C1FDC" w14:textId="77777777" w:rsidR="0038702F" w:rsidRPr="0038702F" w:rsidRDefault="0038702F" w:rsidP="0038702F">
      <w:pPr>
        <w:ind w:left="567"/>
      </w:pPr>
    </w:p>
    <w:p w14:paraId="5B3E4D0F" w14:textId="0E450C1A" w:rsidR="0038702F" w:rsidRPr="0038702F" w:rsidRDefault="0038702F" w:rsidP="0038702F">
      <w:pPr>
        <w:ind w:left="567"/>
        <w:rPr>
          <w:vertAlign w:val="subscript"/>
        </w:rPr>
      </w:pPr>
      <w:r>
        <w:rPr>
          <w:u w:val="single"/>
        </w:rPr>
        <w:t>Coinvolgimento subappaltatori</w:t>
      </w:r>
      <w:r w:rsidRPr="003C7E11">
        <w:rPr>
          <w:u w:val="single"/>
        </w:rPr>
        <w:t xml:space="preserve"> </w:t>
      </w:r>
      <w:r>
        <w:rPr>
          <w:u w:val="single"/>
        </w:rPr>
        <w:t>n</w:t>
      </w:r>
      <w:r w:rsidRPr="003C7E11">
        <w:rPr>
          <w:u w:val="single"/>
        </w:rPr>
        <w:t>el</w:t>
      </w:r>
      <w:ins w:id="2" w:author="Autore">
        <w:r w:rsidR="00167E93">
          <w:rPr>
            <w:u w:val="single"/>
          </w:rPr>
          <w:t>/nei</w:t>
        </w:r>
      </w:ins>
      <w:r w:rsidRPr="003C7E11">
        <w:rPr>
          <w:u w:val="single"/>
        </w:rPr>
        <w:t xml:space="preserve"> WP</w:t>
      </w:r>
      <w:r w:rsidRPr="003C7E11">
        <w:t xml:space="preserve">: </w:t>
      </w:r>
      <w:ins w:id="3" w:author="Autore">
        <w:r w:rsidR="00DA29F9" w:rsidRPr="00395793">
          <w:t xml:space="preserve">SMACT affiderà l’esecuzione del WP </w:t>
        </w:r>
        <w:r w:rsidR="00B746C2" w:rsidRPr="00395793">
          <w:t>a</w:t>
        </w:r>
        <w:r w:rsidR="00B746C2">
          <w:t xml:space="preserve"> </w:t>
        </w:r>
      </w:ins>
      <w:r w:rsidRPr="000A7FC0">
        <w:rPr>
          <w:highlight w:val="yellow"/>
        </w:rPr>
        <w:t>[indicare</w:t>
      </w:r>
      <w:r w:rsidR="00BC0A9F" w:rsidRPr="000A7FC0">
        <w:rPr>
          <w:highlight w:val="yellow"/>
        </w:rPr>
        <w:t xml:space="preserve"> </w:t>
      </w:r>
      <w:del w:id="4" w:author="Autore">
        <w:r>
          <w:delText xml:space="preserve">o </w:delText>
        </w:r>
      </w:del>
      <w:r w:rsidRPr="000A7FC0">
        <w:rPr>
          <w:highlight w:val="yellow"/>
        </w:rPr>
        <w:t>il</w:t>
      </w:r>
      <w:ins w:id="5" w:author="Autore">
        <w:r w:rsidR="000A7FC0">
          <w:rPr>
            <w:highlight w:val="yellow"/>
          </w:rPr>
          <w:t xml:space="preserve"> </w:t>
        </w:r>
      </w:ins>
      <w:r w:rsidRPr="000A7FC0">
        <w:rPr>
          <w:highlight w:val="yellow"/>
        </w:rPr>
        <w:t>Dipartimento dell’Università / Centro Ricerca</w:t>
      </w:r>
      <w:del w:id="6" w:author="Autore">
        <w:r>
          <w:delText xml:space="preserve"> cui SMACT affiderà l’esecuzione del WP</w:delText>
        </w:r>
      </w:del>
      <w:r w:rsidRPr="000A7FC0">
        <w:rPr>
          <w:highlight w:val="yellow"/>
        </w:rPr>
        <w:t>]</w:t>
      </w:r>
    </w:p>
    <w:p w14:paraId="5A582894" w14:textId="77777777" w:rsidR="0038702F" w:rsidRDefault="0038702F" w:rsidP="0038702F">
      <w:pPr>
        <w:ind w:left="567"/>
        <w:rPr>
          <w:del w:id="7" w:author="Autore"/>
          <w:u w:val="single"/>
        </w:rPr>
      </w:pPr>
    </w:p>
    <w:p w14:paraId="0319965A" w14:textId="77777777" w:rsidR="00471F49" w:rsidRDefault="003C7E11" w:rsidP="0038702F">
      <w:pPr>
        <w:ind w:left="567"/>
        <w:rPr>
          <w:del w:id="8" w:author="Autore"/>
        </w:rPr>
      </w:pPr>
      <w:del w:id="9" w:author="Autore">
        <w:r w:rsidRPr="003C7E11">
          <w:rPr>
            <w:u w:val="single"/>
          </w:rPr>
          <w:delText>Responsabile del WP</w:delText>
        </w:r>
        <w:r w:rsidRPr="003C7E11">
          <w:delText>:</w:delText>
        </w:r>
      </w:del>
    </w:p>
    <w:p w14:paraId="07A9B358" w14:textId="77777777" w:rsidR="00471F49" w:rsidRDefault="0038702F" w:rsidP="0038702F">
      <w:pPr>
        <w:ind w:left="567"/>
        <w:rPr>
          <w:del w:id="10" w:author="Autore"/>
        </w:rPr>
      </w:pPr>
      <w:del w:id="11" w:author="Autore">
        <w:r>
          <w:delText>per SMACT</w:delText>
        </w:r>
        <w:r w:rsidR="0043671F">
          <w:delText xml:space="preserve"> il referente sarà …..</w:delText>
        </w:r>
      </w:del>
    </w:p>
    <w:p w14:paraId="27736ADF" w14:textId="77777777" w:rsidR="005F59B4" w:rsidRPr="00395793" w:rsidRDefault="0038702F" w:rsidP="00BB758A">
      <w:pPr>
        <w:rPr>
          <w:del w:id="12" w:author="Autore"/>
        </w:rPr>
        <w:pPrChange w:id="13" w:author="Luca Fabbri" w:date="2020-04-01T16:23:00Z">
          <w:pPr>
            <w:ind w:left="567"/>
          </w:pPr>
        </w:pPrChange>
      </w:pPr>
      <w:del w:id="14" w:author="Autore">
        <w:r>
          <w:delText xml:space="preserve">per </w:delText>
        </w:r>
        <w:r w:rsidR="007869E1">
          <w:delText>[Università o Centro di Ricerca partner]</w:delText>
        </w:r>
        <w:r w:rsidR="0043671F">
          <w:delText xml:space="preserve"> il responsabile scientifico sarà ….</w:delText>
        </w:r>
      </w:del>
    </w:p>
    <w:p w14:paraId="1C71CC44" w14:textId="77777777" w:rsidR="0043671F" w:rsidRDefault="004518F5" w:rsidP="00471F49">
      <w:pPr>
        <w:ind w:left="567"/>
        <w:rPr>
          <w:del w:id="15" w:author="Autore"/>
        </w:rPr>
      </w:pPr>
      <w:del w:id="16" w:author="Autore">
        <w:r w:rsidRPr="00395793">
          <w:delText xml:space="preserve">I nominativi indicati potranno essere variati con </w:delText>
        </w:r>
        <w:r w:rsidR="0043671F">
          <w:delText>semplice comunicazione PEC</w:delText>
        </w:r>
      </w:del>
    </w:p>
    <w:p w14:paraId="4263DA2F" w14:textId="54B5FDBE" w:rsidR="0038702F" w:rsidRPr="000A7FC0" w:rsidRDefault="0038702F" w:rsidP="000A7FC0">
      <w:pPr>
        <w:ind w:left="567"/>
        <w:rPr>
          <w:u w:val="single"/>
        </w:rPr>
      </w:pPr>
    </w:p>
    <w:p w14:paraId="2309C111" w14:textId="77777777" w:rsidR="0043671F" w:rsidRPr="0038702F" w:rsidRDefault="0043671F" w:rsidP="0043671F">
      <w:pPr>
        <w:keepNext/>
        <w:rPr>
          <w:b/>
        </w:rPr>
      </w:pPr>
      <w:r w:rsidRPr="0038702F">
        <w:rPr>
          <w:b/>
        </w:rPr>
        <w:t xml:space="preserve">WP [nr] </w:t>
      </w:r>
      <w:r>
        <w:rPr>
          <w:b/>
        </w:rPr>
        <w:t>–</w:t>
      </w:r>
      <w:r w:rsidRPr="0038702F">
        <w:rPr>
          <w:b/>
        </w:rPr>
        <w:t xml:space="preserve"> [titolo]</w:t>
      </w:r>
    </w:p>
    <w:p w14:paraId="4B33F34D" w14:textId="29F9EE32" w:rsidR="0043671F" w:rsidRDefault="0043671F" w:rsidP="0043671F">
      <w:r>
        <w:t>…</w:t>
      </w:r>
    </w:p>
    <w:p w14:paraId="7433B8B8" w14:textId="65B538CC" w:rsidR="0043671F" w:rsidRDefault="0043671F" w:rsidP="0043671F">
      <w:r>
        <w:t>…</w:t>
      </w:r>
    </w:p>
    <w:p w14:paraId="5E0D62B2" w14:textId="429021DA" w:rsidR="0043671F" w:rsidRDefault="0043671F" w:rsidP="0043671F"/>
    <w:p w14:paraId="5501E3A8" w14:textId="2ED32605" w:rsidR="0043671F" w:rsidRPr="000A7FC0" w:rsidRDefault="0043671F" w:rsidP="0043671F">
      <w:pPr>
        <w:rPr>
          <w:b/>
        </w:rPr>
      </w:pPr>
      <w:r w:rsidRPr="000A7FC0">
        <w:rPr>
          <w:b/>
        </w:rPr>
        <w:t>Sintesi dei Deliverable e loro costi</w:t>
      </w:r>
    </w:p>
    <w:p w14:paraId="44877CBF" w14:textId="544AEA1B" w:rsidR="0043671F" w:rsidRPr="003C7E11" w:rsidRDefault="0043671F" w:rsidP="0043671F">
      <w:r w:rsidRPr="003C7E11">
        <w:t xml:space="preserve">I </w:t>
      </w:r>
      <w:r>
        <w:t>D</w:t>
      </w:r>
      <w:r w:rsidRPr="003C7E11">
        <w:t>eliverable saranno consegnati al termine delle attività per ciascun WP/Task</w:t>
      </w:r>
      <w:r>
        <w:t xml:space="preserve"> come indicato in tabella congiuntamente a costo </w:t>
      </w:r>
      <w:r w:rsidRPr="003C7E11">
        <w:t>e</w:t>
      </w:r>
      <w:r>
        <w:t xml:space="preserve"> </w:t>
      </w:r>
      <w:r w:rsidRPr="003C7E11">
        <w:t>responsabile scientifico</w:t>
      </w:r>
      <w:r>
        <w:t xml:space="preserve"> del subappaltatore</w:t>
      </w:r>
      <w:r w:rsidRPr="003C7E11">
        <w:t>.</w:t>
      </w:r>
    </w:p>
    <w:p w14:paraId="1CC987A0" w14:textId="77777777" w:rsidR="0043671F" w:rsidRPr="003C7E11" w:rsidRDefault="0043671F" w:rsidP="0043671F">
      <w:pPr>
        <w:pStyle w:val="Paragrafoelenco"/>
      </w:pPr>
    </w:p>
    <w:tbl>
      <w:tblPr>
        <w:tblStyle w:val="Grigliatabella"/>
        <w:tblW w:w="7651" w:type="dxa"/>
        <w:jc w:val="center"/>
        <w:tblLook w:val="04A0" w:firstRow="1" w:lastRow="0" w:firstColumn="1" w:lastColumn="0" w:noHBand="0" w:noVBand="1"/>
      </w:tblPr>
      <w:tblGrid>
        <w:gridCol w:w="1177"/>
        <w:gridCol w:w="2079"/>
        <w:gridCol w:w="1608"/>
        <w:gridCol w:w="2787"/>
      </w:tblGrid>
      <w:tr w:rsidR="002542E6" w:rsidRPr="003C7E11" w14:paraId="0CC6800F" w14:textId="77777777" w:rsidTr="002542E6">
        <w:trPr>
          <w:jc w:val="center"/>
        </w:trPr>
        <w:tc>
          <w:tcPr>
            <w:tcW w:w="1177" w:type="dxa"/>
            <w:shd w:val="clear" w:color="auto" w:fill="BFBFBF" w:themeFill="background1" w:themeFillShade="BF"/>
          </w:tcPr>
          <w:p w14:paraId="7A64CF9A" w14:textId="77777777" w:rsidR="002542E6" w:rsidRPr="003C7E11" w:rsidRDefault="002542E6" w:rsidP="0043671F">
            <w:pPr>
              <w:pStyle w:val="Paragrafoelenco"/>
              <w:ind w:left="0" w:firstLine="32"/>
            </w:pPr>
            <w:r w:rsidRPr="003C7E11">
              <w:t>WP/Task</w:t>
            </w:r>
          </w:p>
        </w:tc>
        <w:tc>
          <w:tcPr>
            <w:tcW w:w="2079" w:type="dxa"/>
            <w:shd w:val="clear" w:color="auto" w:fill="BFBFBF" w:themeFill="background1" w:themeFillShade="BF"/>
          </w:tcPr>
          <w:p w14:paraId="087D35EB" w14:textId="77777777" w:rsidR="002542E6" w:rsidRPr="003C7E11" w:rsidRDefault="002542E6" w:rsidP="0043671F">
            <w:pPr>
              <w:pStyle w:val="Paragrafoelenco"/>
              <w:ind w:left="0" w:firstLine="32"/>
            </w:pPr>
            <w:r w:rsidRPr="003C7E11">
              <w:t>Deliverable</w:t>
            </w:r>
          </w:p>
        </w:tc>
        <w:tc>
          <w:tcPr>
            <w:tcW w:w="1608" w:type="dxa"/>
            <w:shd w:val="clear" w:color="auto" w:fill="BFBFBF" w:themeFill="background1" w:themeFillShade="BF"/>
          </w:tcPr>
          <w:p w14:paraId="3DD234BA" w14:textId="36EC28DF" w:rsidR="002542E6" w:rsidRPr="003C7E11" w:rsidRDefault="002542E6" w:rsidP="0043671F">
            <w:pPr>
              <w:pStyle w:val="Paragrafoelenco"/>
              <w:ind w:left="0" w:firstLine="32"/>
            </w:pPr>
            <w:r w:rsidRPr="003C7E11">
              <w:t xml:space="preserve">Costo </w:t>
            </w:r>
          </w:p>
        </w:tc>
        <w:tc>
          <w:tcPr>
            <w:tcW w:w="2787" w:type="dxa"/>
            <w:shd w:val="clear" w:color="auto" w:fill="BFBFBF" w:themeFill="background1" w:themeFillShade="BF"/>
          </w:tcPr>
          <w:p w14:paraId="443DAA99" w14:textId="29FEF942" w:rsidR="002542E6" w:rsidRPr="003C7E11" w:rsidRDefault="002542E6" w:rsidP="0043671F">
            <w:pPr>
              <w:pStyle w:val="Paragrafoelenco"/>
              <w:ind w:left="0" w:firstLine="32"/>
            </w:pPr>
            <w:r w:rsidRPr="003C7E11">
              <w:t xml:space="preserve">Responsabile scientifico </w:t>
            </w:r>
          </w:p>
        </w:tc>
      </w:tr>
      <w:tr w:rsidR="002542E6" w:rsidRPr="003C7E11" w14:paraId="16D8607D" w14:textId="77777777" w:rsidTr="002542E6">
        <w:trPr>
          <w:jc w:val="center"/>
        </w:trPr>
        <w:tc>
          <w:tcPr>
            <w:tcW w:w="1177" w:type="dxa"/>
          </w:tcPr>
          <w:p w14:paraId="362B7613" w14:textId="77777777" w:rsidR="002542E6" w:rsidRPr="003C7E11" w:rsidRDefault="002542E6" w:rsidP="0043671F">
            <w:pPr>
              <w:pStyle w:val="Paragrafoelenco"/>
              <w:ind w:left="0" w:firstLine="32"/>
            </w:pPr>
            <w:r w:rsidRPr="003C7E11">
              <w:t>…….</w:t>
            </w:r>
          </w:p>
        </w:tc>
        <w:tc>
          <w:tcPr>
            <w:tcW w:w="2079" w:type="dxa"/>
          </w:tcPr>
          <w:p w14:paraId="3C5D7A57" w14:textId="77777777" w:rsidR="002542E6" w:rsidRPr="003C7E11" w:rsidRDefault="002542E6" w:rsidP="0043671F">
            <w:pPr>
              <w:pStyle w:val="Paragrafoelenco"/>
              <w:ind w:left="0" w:firstLine="32"/>
            </w:pPr>
            <w:r w:rsidRPr="003C7E11">
              <w:t>…..</w:t>
            </w:r>
          </w:p>
        </w:tc>
        <w:tc>
          <w:tcPr>
            <w:tcW w:w="1608" w:type="dxa"/>
          </w:tcPr>
          <w:p w14:paraId="36ABCABF" w14:textId="77777777" w:rsidR="002542E6" w:rsidRPr="003C7E11" w:rsidRDefault="002542E6" w:rsidP="0043671F">
            <w:pPr>
              <w:pStyle w:val="Paragrafoelenco"/>
              <w:ind w:left="0" w:firstLine="32"/>
            </w:pPr>
            <w:r w:rsidRPr="003C7E11">
              <w:t>….. Euro</w:t>
            </w:r>
          </w:p>
        </w:tc>
        <w:tc>
          <w:tcPr>
            <w:tcW w:w="2787" w:type="dxa"/>
          </w:tcPr>
          <w:p w14:paraId="778DD2AE" w14:textId="77777777" w:rsidR="002542E6" w:rsidRPr="003C7E11" w:rsidRDefault="002542E6" w:rsidP="0043671F">
            <w:pPr>
              <w:pStyle w:val="Paragrafoelenco"/>
              <w:ind w:left="0" w:firstLine="32"/>
            </w:pPr>
            <w:r w:rsidRPr="003C7E11">
              <w:t>….</w:t>
            </w:r>
          </w:p>
        </w:tc>
      </w:tr>
      <w:tr w:rsidR="002542E6" w:rsidRPr="003C7E11" w14:paraId="578577D2" w14:textId="77777777" w:rsidTr="002542E6">
        <w:trPr>
          <w:jc w:val="center"/>
        </w:trPr>
        <w:tc>
          <w:tcPr>
            <w:tcW w:w="1177" w:type="dxa"/>
          </w:tcPr>
          <w:p w14:paraId="05FA57E2" w14:textId="77777777" w:rsidR="002542E6" w:rsidRPr="003C7E11" w:rsidRDefault="002542E6" w:rsidP="0043671F">
            <w:pPr>
              <w:pStyle w:val="Paragrafoelenco"/>
              <w:ind w:left="0" w:firstLine="32"/>
            </w:pPr>
          </w:p>
        </w:tc>
        <w:tc>
          <w:tcPr>
            <w:tcW w:w="2079" w:type="dxa"/>
          </w:tcPr>
          <w:p w14:paraId="700A1C9D" w14:textId="77777777" w:rsidR="002542E6" w:rsidRPr="003C7E11" w:rsidRDefault="002542E6" w:rsidP="0043671F">
            <w:pPr>
              <w:pStyle w:val="Paragrafoelenco"/>
              <w:ind w:left="0" w:firstLine="32"/>
            </w:pPr>
          </w:p>
        </w:tc>
        <w:tc>
          <w:tcPr>
            <w:tcW w:w="1608" w:type="dxa"/>
          </w:tcPr>
          <w:p w14:paraId="3690B671" w14:textId="77777777" w:rsidR="002542E6" w:rsidRPr="003C7E11" w:rsidRDefault="002542E6" w:rsidP="0043671F">
            <w:pPr>
              <w:pStyle w:val="Paragrafoelenco"/>
              <w:ind w:left="0" w:firstLine="32"/>
            </w:pPr>
          </w:p>
        </w:tc>
        <w:tc>
          <w:tcPr>
            <w:tcW w:w="2787" w:type="dxa"/>
          </w:tcPr>
          <w:p w14:paraId="68B3DF2C" w14:textId="77777777" w:rsidR="002542E6" w:rsidRPr="003C7E11" w:rsidRDefault="002542E6" w:rsidP="0043671F">
            <w:pPr>
              <w:pStyle w:val="Paragrafoelenco"/>
              <w:ind w:left="0" w:firstLine="32"/>
            </w:pPr>
          </w:p>
        </w:tc>
      </w:tr>
      <w:tr w:rsidR="002542E6" w:rsidRPr="003C7E11" w14:paraId="37A3F288" w14:textId="77777777" w:rsidTr="002542E6">
        <w:trPr>
          <w:jc w:val="center"/>
        </w:trPr>
        <w:tc>
          <w:tcPr>
            <w:tcW w:w="1177" w:type="dxa"/>
          </w:tcPr>
          <w:p w14:paraId="36528F27" w14:textId="77777777" w:rsidR="002542E6" w:rsidRPr="003C7E11" w:rsidRDefault="002542E6" w:rsidP="0043671F">
            <w:pPr>
              <w:pStyle w:val="Paragrafoelenco"/>
              <w:ind w:left="0" w:firstLine="32"/>
            </w:pPr>
          </w:p>
        </w:tc>
        <w:tc>
          <w:tcPr>
            <w:tcW w:w="2079" w:type="dxa"/>
          </w:tcPr>
          <w:p w14:paraId="184A992C" w14:textId="77777777" w:rsidR="002542E6" w:rsidRPr="003C7E11" w:rsidRDefault="002542E6" w:rsidP="0043671F">
            <w:pPr>
              <w:pStyle w:val="Paragrafoelenco"/>
              <w:ind w:left="0" w:firstLine="32"/>
            </w:pPr>
          </w:p>
        </w:tc>
        <w:tc>
          <w:tcPr>
            <w:tcW w:w="1608" w:type="dxa"/>
          </w:tcPr>
          <w:p w14:paraId="1B4B3AB9" w14:textId="77777777" w:rsidR="002542E6" w:rsidRPr="003C7E11" w:rsidRDefault="002542E6" w:rsidP="0043671F">
            <w:pPr>
              <w:pStyle w:val="Paragrafoelenco"/>
              <w:ind w:left="0" w:firstLine="32"/>
            </w:pPr>
          </w:p>
        </w:tc>
        <w:tc>
          <w:tcPr>
            <w:tcW w:w="2787" w:type="dxa"/>
          </w:tcPr>
          <w:p w14:paraId="3018849B" w14:textId="77777777" w:rsidR="002542E6" w:rsidRPr="003C7E11" w:rsidRDefault="002542E6" w:rsidP="0043671F">
            <w:pPr>
              <w:pStyle w:val="Paragrafoelenco"/>
              <w:ind w:left="0" w:firstLine="32"/>
            </w:pPr>
          </w:p>
        </w:tc>
      </w:tr>
      <w:tr w:rsidR="002542E6" w:rsidRPr="003C7E11" w14:paraId="2D01BBB6" w14:textId="77777777" w:rsidTr="002542E6">
        <w:trPr>
          <w:jc w:val="center"/>
        </w:trPr>
        <w:tc>
          <w:tcPr>
            <w:tcW w:w="1177" w:type="dxa"/>
          </w:tcPr>
          <w:p w14:paraId="279C20CA" w14:textId="77777777" w:rsidR="002542E6" w:rsidRPr="003C7E11" w:rsidRDefault="002542E6" w:rsidP="0043671F">
            <w:pPr>
              <w:pStyle w:val="Paragrafoelenco"/>
              <w:ind w:left="0" w:firstLine="32"/>
            </w:pPr>
          </w:p>
        </w:tc>
        <w:tc>
          <w:tcPr>
            <w:tcW w:w="2079" w:type="dxa"/>
          </w:tcPr>
          <w:p w14:paraId="2BA2AB38" w14:textId="77777777" w:rsidR="002542E6" w:rsidRPr="003C7E11" w:rsidRDefault="002542E6" w:rsidP="0043671F">
            <w:pPr>
              <w:pStyle w:val="Paragrafoelenco"/>
              <w:ind w:left="0" w:firstLine="32"/>
            </w:pPr>
          </w:p>
        </w:tc>
        <w:tc>
          <w:tcPr>
            <w:tcW w:w="1608" w:type="dxa"/>
          </w:tcPr>
          <w:p w14:paraId="04E054D3" w14:textId="77777777" w:rsidR="002542E6" w:rsidRPr="003C7E11" w:rsidRDefault="002542E6" w:rsidP="0043671F">
            <w:pPr>
              <w:pStyle w:val="Paragrafoelenco"/>
              <w:ind w:left="0" w:firstLine="32"/>
            </w:pPr>
          </w:p>
        </w:tc>
        <w:tc>
          <w:tcPr>
            <w:tcW w:w="2787" w:type="dxa"/>
          </w:tcPr>
          <w:p w14:paraId="2D22D994" w14:textId="77777777" w:rsidR="002542E6" w:rsidRPr="003C7E11" w:rsidRDefault="002542E6" w:rsidP="0043671F">
            <w:pPr>
              <w:pStyle w:val="Paragrafoelenco"/>
              <w:ind w:left="0" w:firstLine="32"/>
            </w:pPr>
          </w:p>
        </w:tc>
      </w:tr>
      <w:tr w:rsidR="002542E6" w:rsidRPr="003C7E11" w14:paraId="2430FF94" w14:textId="77777777" w:rsidTr="002542E6">
        <w:trPr>
          <w:jc w:val="center"/>
        </w:trPr>
        <w:tc>
          <w:tcPr>
            <w:tcW w:w="1177" w:type="dxa"/>
          </w:tcPr>
          <w:p w14:paraId="368B10C1" w14:textId="77777777" w:rsidR="002542E6" w:rsidRPr="003C7E11" w:rsidRDefault="002542E6" w:rsidP="0043671F">
            <w:pPr>
              <w:pStyle w:val="Paragrafoelenco"/>
              <w:ind w:left="0" w:firstLine="32"/>
            </w:pPr>
          </w:p>
        </w:tc>
        <w:tc>
          <w:tcPr>
            <w:tcW w:w="2079" w:type="dxa"/>
          </w:tcPr>
          <w:p w14:paraId="100E9B93" w14:textId="77777777" w:rsidR="002542E6" w:rsidRPr="003C7E11" w:rsidRDefault="002542E6" w:rsidP="0043671F">
            <w:pPr>
              <w:pStyle w:val="Paragrafoelenco"/>
              <w:ind w:left="0" w:firstLine="32"/>
            </w:pPr>
          </w:p>
        </w:tc>
        <w:tc>
          <w:tcPr>
            <w:tcW w:w="1608" w:type="dxa"/>
          </w:tcPr>
          <w:p w14:paraId="29AA7341" w14:textId="77777777" w:rsidR="002542E6" w:rsidRPr="003C7E11" w:rsidRDefault="002542E6" w:rsidP="0043671F">
            <w:pPr>
              <w:pStyle w:val="Paragrafoelenco"/>
              <w:ind w:left="0" w:firstLine="32"/>
            </w:pPr>
          </w:p>
        </w:tc>
        <w:tc>
          <w:tcPr>
            <w:tcW w:w="2787" w:type="dxa"/>
          </w:tcPr>
          <w:p w14:paraId="0B144894" w14:textId="77777777" w:rsidR="002542E6" w:rsidRPr="003C7E11" w:rsidRDefault="002542E6" w:rsidP="0043671F">
            <w:pPr>
              <w:pStyle w:val="Paragrafoelenco"/>
              <w:ind w:left="0" w:firstLine="32"/>
            </w:pPr>
          </w:p>
        </w:tc>
      </w:tr>
      <w:tr w:rsidR="002542E6" w:rsidRPr="003C7E11" w14:paraId="2A26E545" w14:textId="77777777" w:rsidTr="002542E6">
        <w:trPr>
          <w:jc w:val="center"/>
        </w:trPr>
        <w:tc>
          <w:tcPr>
            <w:tcW w:w="1177" w:type="dxa"/>
          </w:tcPr>
          <w:p w14:paraId="06C991E2" w14:textId="77777777" w:rsidR="002542E6" w:rsidRPr="003C7E11" w:rsidRDefault="002542E6" w:rsidP="0043671F">
            <w:pPr>
              <w:pStyle w:val="Paragrafoelenco"/>
              <w:ind w:left="0" w:firstLine="32"/>
            </w:pPr>
          </w:p>
        </w:tc>
        <w:tc>
          <w:tcPr>
            <w:tcW w:w="2079" w:type="dxa"/>
          </w:tcPr>
          <w:p w14:paraId="7DEE38A8" w14:textId="77777777" w:rsidR="002542E6" w:rsidRPr="003C7E11" w:rsidRDefault="002542E6" w:rsidP="0043671F">
            <w:pPr>
              <w:pStyle w:val="Paragrafoelenco"/>
              <w:ind w:left="0" w:firstLine="32"/>
            </w:pPr>
          </w:p>
        </w:tc>
        <w:tc>
          <w:tcPr>
            <w:tcW w:w="1608" w:type="dxa"/>
          </w:tcPr>
          <w:p w14:paraId="26C845CB" w14:textId="77777777" w:rsidR="002542E6" w:rsidRPr="003C7E11" w:rsidRDefault="002542E6" w:rsidP="0043671F">
            <w:pPr>
              <w:pStyle w:val="Paragrafoelenco"/>
              <w:ind w:left="0" w:firstLine="32"/>
            </w:pPr>
          </w:p>
        </w:tc>
        <w:tc>
          <w:tcPr>
            <w:tcW w:w="2787" w:type="dxa"/>
          </w:tcPr>
          <w:p w14:paraId="6C2A3457" w14:textId="77777777" w:rsidR="002542E6" w:rsidRPr="003C7E11" w:rsidRDefault="002542E6" w:rsidP="0043671F">
            <w:pPr>
              <w:pStyle w:val="Paragrafoelenco"/>
              <w:ind w:left="0" w:firstLine="32"/>
            </w:pPr>
          </w:p>
        </w:tc>
      </w:tr>
      <w:tr w:rsidR="002542E6" w:rsidRPr="003C7E11" w14:paraId="648C22C2" w14:textId="77777777" w:rsidTr="002542E6">
        <w:trPr>
          <w:jc w:val="center"/>
        </w:trPr>
        <w:tc>
          <w:tcPr>
            <w:tcW w:w="1177" w:type="dxa"/>
          </w:tcPr>
          <w:p w14:paraId="31363EB1" w14:textId="77777777" w:rsidR="002542E6" w:rsidRPr="003C7E11" w:rsidRDefault="002542E6" w:rsidP="0043671F">
            <w:pPr>
              <w:pStyle w:val="Paragrafoelenco"/>
              <w:ind w:left="0" w:firstLine="32"/>
            </w:pPr>
          </w:p>
        </w:tc>
        <w:tc>
          <w:tcPr>
            <w:tcW w:w="2079" w:type="dxa"/>
          </w:tcPr>
          <w:p w14:paraId="090FCFBD" w14:textId="77777777" w:rsidR="002542E6" w:rsidRPr="003C7E11" w:rsidRDefault="002542E6" w:rsidP="0043671F">
            <w:pPr>
              <w:pStyle w:val="Paragrafoelenco"/>
              <w:ind w:left="0" w:firstLine="32"/>
            </w:pPr>
          </w:p>
        </w:tc>
        <w:tc>
          <w:tcPr>
            <w:tcW w:w="1608" w:type="dxa"/>
          </w:tcPr>
          <w:p w14:paraId="4CD725D5" w14:textId="77777777" w:rsidR="002542E6" w:rsidRPr="003C7E11" w:rsidRDefault="002542E6" w:rsidP="0043671F">
            <w:pPr>
              <w:pStyle w:val="Paragrafoelenco"/>
              <w:ind w:left="0" w:firstLine="32"/>
            </w:pPr>
          </w:p>
        </w:tc>
        <w:tc>
          <w:tcPr>
            <w:tcW w:w="2787" w:type="dxa"/>
          </w:tcPr>
          <w:p w14:paraId="74D32DAC" w14:textId="77777777" w:rsidR="002542E6" w:rsidRPr="003C7E11" w:rsidRDefault="002542E6" w:rsidP="0043671F">
            <w:pPr>
              <w:pStyle w:val="Paragrafoelenco"/>
              <w:ind w:left="0" w:firstLine="32"/>
            </w:pPr>
          </w:p>
        </w:tc>
      </w:tr>
      <w:tr w:rsidR="002542E6" w:rsidRPr="003C7E11" w14:paraId="38E2F136" w14:textId="77777777" w:rsidTr="002542E6">
        <w:trPr>
          <w:jc w:val="center"/>
        </w:trPr>
        <w:tc>
          <w:tcPr>
            <w:tcW w:w="1177" w:type="dxa"/>
          </w:tcPr>
          <w:p w14:paraId="6F1E4F4E" w14:textId="77777777" w:rsidR="002542E6" w:rsidRPr="003C7E11" w:rsidRDefault="002542E6" w:rsidP="0043671F">
            <w:pPr>
              <w:pStyle w:val="Paragrafoelenco"/>
              <w:ind w:left="0" w:firstLine="32"/>
            </w:pPr>
          </w:p>
        </w:tc>
        <w:tc>
          <w:tcPr>
            <w:tcW w:w="2079" w:type="dxa"/>
          </w:tcPr>
          <w:p w14:paraId="78D55393" w14:textId="77777777" w:rsidR="002542E6" w:rsidRPr="003C7E11" w:rsidRDefault="002542E6" w:rsidP="0043671F">
            <w:pPr>
              <w:pStyle w:val="Paragrafoelenco"/>
              <w:ind w:left="0" w:firstLine="32"/>
            </w:pPr>
          </w:p>
        </w:tc>
        <w:tc>
          <w:tcPr>
            <w:tcW w:w="1608" w:type="dxa"/>
          </w:tcPr>
          <w:p w14:paraId="75423B54" w14:textId="77777777" w:rsidR="002542E6" w:rsidRPr="003C7E11" w:rsidRDefault="002542E6" w:rsidP="0043671F">
            <w:pPr>
              <w:pStyle w:val="Paragrafoelenco"/>
              <w:ind w:left="0" w:firstLine="32"/>
            </w:pPr>
          </w:p>
        </w:tc>
        <w:tc>
          <w:tcPr>
            <w:tcW w:w="2787" w:type="dxa"/>
          </w:tcPr>
          <w:p w14:paraId="08EAF5C3" w14:textId="77777777" w:rsidR="002542E6" w:rsidRPr="003C7E11" w:rsidRDefault="002542E6" w:rsidP="0043671F">
            <w:pPr>
              <w:pStyle w:val="Paragrafoelenco"/>
              <w:ind w:left="0" w:firstLine="32"/>
            </w:pPr>
          </w:p>
        </w:tc>
      </w:tr>
    </w:tbl>
    <w:p w14:paraId="18AAECED" w14:textId="317F7B0A" w:rsidR="0043671F" w:rsidRPr="00A71780" w:rsidRDefault="0043671F" w:rsidP="0043671F">
      <w:pPr>
        <w:pStyle w:val="Titolo1"/>
      </w:pPr>
      <w:r w:rsidRPr="003C7E11">
        <w:t>Temp</w:t>
      </w:r>
      <w:r>
        <w:t>I</w:t>
      </w:r>
      <w:r w:rsidRPr="003C7E11">
        <w:t xml:space="preserve"> di esecuzione </w:t>
      </w:r>
    </w:p>
    <w:p w14:paraId="7050099A" w14:textId="62CF0506" w:rsidR="0043671F" w:rsidRDefault="0043671F" w:rsidP="0043671F">
      <w:r w:rsidRPr="003C7E11">
        <w:t xml:space="preserve">La durata </w:t>
      </w:r>
      <w:r w:rsidR="006E0702">
        <w:t xml:space="preserve">di ciascuna </w:t>
      </w:r>
      <w:r w:rsidRPr="003C7E11">
        <w:t xml:space="preserve">attività </w:t>
      </w:r>
      <w:r w:rsidR="004A235B">
        <w:t xml:space="preserve">e </w:t>
      </w:r>
      <w:r w:rsidR="006E0702">
        <w:t xml:space="preserve">la successione delle stesse è riportata nella seguente tabella </w:t>
      </w:r>
      <w:r w:rsidR="008775C1">
        <w:t>Gantt (</w:t>
      </w:r>
      <w:r w:rsidR="0097294E">
        <w:t xml:space="preserve">in prima riga i </w:t>
      </w:r>
      <w:r>
        <w:t>mesi da Data Effettiva inizio progetto SOW)</w:t>
      </w:r>
      <w:r w:rsidRPr="003C7E11">
        <w:t>:</w:t>
      </w:r>
    </w:p>
    <w:p w14:paraId="3B009045" w14:textId="77777777" w:rsidR="00ED7EAB" w:rsidRPr="003C7E11" w:rsidRDefault="00ED7EAB" w:rsidP="0043671F"/>
    <w:tbl>
      <w:tblPr>
        <w:tblStyle w:val="Grigliatabella"/>
        <w:tblW w:w="9671" w:type="dxa"/>
        <w:jc w:val="center"/>
        <w:tblLayout w:type="fixed"/>
        <w:tblLook w:val="04A0" w:firstRow="1" w:lastRow="0" w:firstColumn="1" w:lastColumn="0" w:noHBand="0" w:noVBand="1"/>
      </w:tblPr>
      <w:tblGrid>
        <w:gridCol w:w="1696"/>
        <w:gridCol w:w="426"/>
        <w:gridCol w:w="425"/>
        <w:gridCol w:w="425"/>
        <w:gridCol w:w="425"/>
        <w:gridCol w:w="426"/>
        <w:gridCol w:w="425"/>
        <w:gridCol w:w="425"/>
        <w:gridCol w:w="425"/>
        <w:gridCol w:w="311"/>
        <w:gridCol w:w="453"/>
        <w:gridCol w:w="453"/>
        <w:gridCol w:w="448"/>
        <w:gridCol w:w="453"/>
        <w:gridCol w:w="454"/>
        <w:gridCol w:w="452"/>
        <w:gridCol w:w="541"/>
        <w:gridCol w:w="555"/>
        <w:gridCol w:w="453"/>
        <w:tblGridChange w:id="17">
          <w:tblGrid>
            <w:gridCol w:w="1696"/>
            <w:gridCol w:w="426"/>
            <w:gridCol w:w="425"/>
            <w:gridCol w:w="425"/>
            <w:gridCol w:w="425"/>
            <w:gridCol w:w="426"/>
            <w:gridCol w:w="425"/>
            <w:gridCol w:w="425"/>
            <w:gridCol w:w="425"/>
            <w:gridCol w:w="311"/>
            <w:gridCol w:w="453"/>
            <w:gridCol w:w="453"/>
            <w:gridCol w:w="448"/>
            <w:gridCol w:w="453"/>
            <w:gridCol w:w="454"/>
            <w:gridCol w:w="452"/>
            <w:gridCol w:w="541"/>
            <w:gridCol w:w="555"/>
            <w:gridCol w:w="453"/>
          </w:tblGrid>
        </w:tblGridChange>
      </w:tblGrid>
      <w:tr w:rsidR="00DB3716" w:rsidRPr="00EC0352" w14:paraId="3611A205" w14:textId="77777777" w:rsidTr="006E5B25">
        <w:trPr>
          <w:jc w:val="center"/>
        </w:trPr>
        <w:tc>
          <w:tcPr>
            <w:tcW w:w="1696" w:type="dxa"/>
            <w:shd w:val="clear" w:color="auto" w:fill="BFBFBF" w:themeFill="background1" w:themeFillShade="BF"/>
          </w:tcPr>
          <w:p w14:paraId="1A8140CD" w14:textId="77777777" w:rsidR="00DF01BA" w:rsidRPr="00EC0352" w:rsidRDefault="00DF01BA" w:rsidP="00BA3852">
            <w:pPr>
              <w:pStyle w:val="Paragrafoelenco"/>
              <w:ind w:left="0"/>
              <w:jc w:val="left"/>
              <w:rPr>
                <w:sz w:val="18"/>
                <w:szCs w:val="18"/>
              </w:rPr>
            </w:pPr>
            <w:r w:rsidRPr="00EC0352">
              <w:rPr>
                <w:sz w:val="18"/>
                <w:szCs w:val="18"/>
              </w:rPr>
              <w:t>WP</w:t>
            </w:r>
            <w:r>
              <w:rPr>
                <w:sz w:val="18"/>
                <w:szCs w:val="18"/>
              </w:rPr>
              <w:t xml:space="preserve"> / Task / </w:t>
            </w:r>
            <w:proofErr w:type="spellStart"/>
            <w:r>
              <w:rPr>
                <w:sz w:val="18"/>
                <w:szCs w:val="18"/>
              </w:rPr>
              <w:t>Deliv</w:t>
            </w:r>
            <w:proofErr w:type="spellEnd"/>
            <w:r>
              <w:rPr>
                <w:sz w:val="18"/>
                <w:szCs w:val="18"/>
              </w:rPr>
              <w:t>.</w:t>
            </w:r>
          </w:p>
        </w:tc>
        <w:tc>
          <w:tcPr>
            <w:tcW w:w="426" w:type="dxa"/>
            <w:shd w:val="clear" w:color="auto" w:fill="BFBFBF" w:themeFill="background1" w:themeFillShade="BF"/>
          </w:tcPr>
          <w:p w14:paraId="6B9FC832" w14:textId="77777777" w:rsidR="00DF01BA" w:rsidRPr="00EC0352" w:rsidRDefault="00DF01BA" w:rsidP="00BA3852">
            <w:pPr>
              <w:pStyle w:val="Paragrafoelenco"/>
              <w:ind w:left="32"/>
              <w:jc w:val="center"/>
              <w:rPr>
                <w:sz w:val="18"/>
                <w:szCs w:val="18"/>
              </w:rPr>
            </w:pPr>
            <w:r w:rsidRPr="00EC0352">
              <w:rPr>
                <w:sz w:val="18"/>
                <w:szCs w:val="18"/>
              </w:rPr>
              <w:t>1</w:t>
            </w:r>
          </w:p>
        </w:tc>
        <w:tc>
          <w:tcPr>
            <w:tcW w:w="425" w:type="dxa"/>
            <w:shd w:val="clear" w:color="auto" w:fill="BFBFBF" w:themeFill="background1" w:themeFillShade="BF"/>
          </w:tcPr>
          <w:p w14:paraId="6BD00A31" w14:textId="77777777" w:rsidR="00DF01BA" w:rsidRPr="00EC0352" w:rsidRDefault="00DF01BA" w:rsidP="00BA3852">
            <w:pPr>
              <w:pStyle w:val="Paragrafoelenco"/>
              <w:ind w:left="32"/>
              <w:jc w:val="center"/>
              <w:rPr>
                <w:sz w:val="18"/>
                <w:szCs w:val="18"/>
              </w:rPr>
            </w:pPr>
            <w:r w:rsidRPr="00EC0352">
              <w:rPr>
                <w:sz w:val="18"/>
                <w:szCs w:val="18"/>
              </w:rPr>
              <w:t>2</w:t>
            </w:r>
          </w:p>
        </w:tc>
        <w:tc>
          <w:tcPr>
            <w:tcW w:w="425" w:type="dxa"/>
            <w:shd w:val="clear" w:color="auto" w:fill="BFBFBF" w:themeFill="background1" w:themeFillShade="BF"/>
          </w:tcPr>
          <w:p w14:paraId="2723E686" w14:textId="77777777" w:rsidR="00DF01BA" w:rsidRPr="00EC0352" w:rsidRDefault="00DF01BA" w:rsidP="00BA3852">
            <w:pPr>
              <w:pStyle w:val="Paragrafoelenco"/>
              <w:ind w:left="32"/>
              <w:jc w:val="center"/>
              <w:rPr>
                <w:sz w:val="18"/>
                <w:szCs w:val="18"/>
              </w:rPr>
            </w:pPr>
            <w:r w:rsidRPr="00EC0352">
              <w:rPr>
                <w:sz w:val="18"/>
                <w:szCs w:val="18"/>
              </w:rPr>
              <w:t>3</w:t>
            </w:r>
          </w:p>
        </w:tc>
        <w:tc>
          <w:tcPr>
            <w:tcW w:w="425" w:type="dxa"/>
            <w:shd w:val="clear" w:color="auto" w:fill="BFBFBF" w:themeFill="background1" w:themeFillShade="BF"/>
          </w:tcPr>
          <w:p w14:paraId="274F6BBD" w14:textId="77777777" w:rsidR="00DF01BA" w:rsidRPr="00EC0352" w:rsidRDefault="00DF01BA" w:rsidP="00BA3852">
            <w:pPr>
              <w:pStyle w:val="Paragrafoelenco"/>
              <w:ind w:left="32"/>
              <w:jc w:val="center"/>
              <w:rPr>
                <w:sz w:val="18"/>
                <w:szCs w:val="18"/>
              </w:rPr>
            </w:pPr>
            <w:r w:rsidRPr="00EC0352">
              <w:rPr>
                <w:sz w:val="18"/>
                <w:szCs w:val="18"/>
              </w:rPr>
              <w:t>4</w:t>
            </w:r>
          </w:p>
        </w:tc>
        <w:tc>
          <w:tcPr>
            <w:tcW w:w="426" w:type="dxa"/>
            <w:shd w:val="clear" w:color="auto" w:fill="BFBFBF" w:themeFill="background1" w:themeFillShade="BF"/>
          </w:tcPr>
          <w:p w14:paraId="2CE4E8F5" w14:textId="77777777" w:rsidR="00DF01BA" w:rsidRPr="00EC0352" w:rsidRDefault="00DF01BA" w:rsidP="00BA3852">
            <w:pPr>
              <w:pStyle w:val="Paragrafoelenco"/>
              <w:ind w:left="32"/>
              <w:jc w:val="center"/>
              <w:rPr>
                <w:sz w:val="18"/>
                <w:szCs w:val="18"/>
              </w:rPr>
            </w:pPr>
            <w:r w:rsidRPr="00EC0352">
              <w:rPr>
                <w:sz w:val="18"/>
                <w:szCs w:val="18"/>
              </w:rPr>
              <w:t>5</w:t>
            </w:r>
          </w:p>
        </w:tc>
        <w:tc>
          <w:tcPr>
            <w:tcW w:w="425" w:type="dxa"/>
            <w:shd w:val="clear" w:color="auto" w:fill="BFBFBF" w:themeFill="background1" w:themeFillShade="BF"/>
          </w:tcPr>
          <w:p w14:paraId="64C9DACA" w14:textId="77777777" w:rsidR="00DF01BA" w:rsidRPr="00EC0352" w:rsidRDefault="00DF01BA" w:rsidP="00BA3852">
            <w:pPr>
              <w:pStyle w:val="Paragrafoelenco"/>
              <w:ind w:left="32"/>
              <w:jc w:val="center"/>
              <w:rPr>
                <w:sz w:val="18"/>
                <w:szCs w:val="18"/>
              </w:rPr>
            </w:pPr>
            <w:r w:rsidRPr="00EC0352">
              <w:rPr>
                <w:sz w:val="18"/>
                <w:szCs w:val="18"/>
              </w:rPr>
              <w:t>6</w:t>
            </w:r>
          </w:p>
        </w:tc>
        <w:tc>
          <w:tcPr>
            <w:tcW w:w="425" w:type="dxa"/>
            <w:shd w:val="clear" w:color="auto" w:fill="BFBFBF" w:themeFill="background1" w:themeFillShade="BF"/>
          </w:tcPr>
          <w:p w14:paraId="2EDB64C8" w14:textId="77777777" w:rsidR="00DF01BA" w:rsidRPr="00EC0352" w:rsidRDefault="00DF01BA" w:rsidP="00BA3852">
            <w:pPr>
              <w:pStyle w:val="Paragrafoelenco"/>
              <w:ind w:left="32"/>
              <w:jc w:val="center"/>
              <w:rPr>
                <w:sz w:val="18"/>
                <w:szCs w:val="18"/>
              </w:rPr>
            </w:pPr>
            <w:r w:rsidRPr="00EC0352">
              <w:rPr>
                <w:sz w:val="18"/>
                <w:szCs w:val="18"/>
              </w:rPr>
              <w:t>7</w:t>
            </w:r>
          </w:p>
        </w:tc>
        <w:tc>
          <w:tcPr>
            <w:tcW w:w="425" w:type="dxa"/>
            <w:shd w:val="clear" w:color="auto" w:fill="BFBFBF" w:themeFill="background1" w:themeFillShade="BF"/>
          </w:tcPr>
          <w:p w14:paraId="31B607A0" w14:textId="77777777" w:rsidR="00DF01BA" w:rsidRPr="00EC0352" w:rsidRDefault="00DF01BA" w:rsidP="000A7FC0">
            <w:pPr>
              <w:pStyle w:val="Paragrafoelenco"/>
              <w:ind w:left="32"/>
              <w:rPr>
                <w:sz w:val="18"/>
                <w:szCs w:val="18"/>
              </w:rPr>
            </w:pPr>
            <w:r w:rsidRPr="00EC0352">
              <w:rPr>
                <w:sz w:val="18"/>
                <w:szCs w:val="18"/>
              </w:rPr>
              <w:t>8</w:t>
            </w:r>
          </w:p>
        </w:tc>
        <w:tc>
          <w:tcPr>
            <w:tcW w:w="311" w:type="dxa"/>
            <w:shd w:val="clear" w:color="auto" w:fill="BFBFBF" w:themeFill="background1" w:themeFillShade="BF"/>
          </w:tcPr>
          <w:p w14:paraId="2F4F5D18" w14:textId="77777777" w:rsidR="00DF01BA" w:rsidRPr="00EC0352" w:rsidRDefault="00DF01BA" w:rsidP="000A7FC0">
            <w:pPr>
              <w:pStyle w:val="Paragrafoelenco"/>
              <w:ind w:left="32"/>
              <w:rPr>
                <w:sz w:val="18"/>
                <w:szCs w:val="18"/>
              </w:rPr>
            </w:pPr>
            <w:r w:rsidRPr="00EC0352">
              <w:rPr>
                <w:sz w:val="18"/>
                <w:szCs w:val="18"/>
              </w:rPr>
              <w:t>9</w:t>
            </w:r>
          </w:p>
        </w:tc>
        <w:tc>
          <w:tcPr>
            <w:tcW w:w="453" w:type="dxa"/>
            <w:shd w:val="clear" w:color="auto" w:fill="BFBFBF" w:themeFill="background1" w:themeFillShade="BF"/>
          </w:tcPr>
          <w:p w14:paraId="12B31EA3" w14:textId="77777777" w:rsidR="00DF01BA" w:rsidRPr="00EC0352" w:rsidRDefault="00DF01BA" w:rsidP="00BA3852">
            <w:pPr>
              <w:pStyle w:val="Paragrafoelenco"/>
              <w:ind w:left="32"/>
              <w:jc w:val="center"/>
              <w:rPr>
                <w:sz w:val="18"/>
                <w:szCs w:val="18"/>
              </w:rPr>
            </w:pPr>
            <w:r w:rsidRPr="00EC0352">
              <w:rPr>
                <w:sz w:val="18"/>
                <w:szCs w:val="18"/>
              </w:rPr>
              <w:t>10</w:t>
            </w:r>
          </w:p>
        </w:tc>
        <w:tc>
          <w:tcPr>
            <w:tcW w:w="453" w:type="dxa"/>
            <w:shd w:val="clear" w:color="auto" w:fill="BFBFBF" w:themeFill="background1" w:themeFillShade="BF"/>
          </w:tcPr>
          <w:p w14:paraId="7CAB208A" w14:textId="77777777" w:rsidR="00DF01BA" w:rsidRPr="00EC0352" w:rsidRDefault="00DF01BA" w:rsidP="00BA3852">
            <w:pPr>
              <w:pStyle w:val="Paragrafoelenco"/>
              <w:ind w:left="32"/>
              <w:jc w:val="center"/>
              <w:rPr>
                <w:sz w:val="18"/>
                <w:szCs w:val="18"/>
              </w:rPr>
            </w:pPr>
            <w:r w:rsidRPr="00EC0352">
              <w:rPr>
                <w:sz w:val="18"/>
                <w:szCs w:val="18"/>
              </w:rPr>
              <w:t>11</w:t>
            </w:r>
          </w:p>
        </w:tc>
        <w:tc>
          <w:tcPr>
            <w:tcW w:w="448" w:type="dxa"/>
            <w:shd w:val="clear" w:color="auto" w:fill="BFBFBF" w:themeFill="background1" w:themeFillShade="BF"/>
          </w:tcPr>
          <w:p w14:paraId="4C0C395B" w14:textId="77777777" w:rsidR="00DF01BA" w:rsidRPr="00EC0352" w:rsidRDefault="00DF01BA" w:rsidP="00BA3852">
            <w:pPr>
              <w:pStyle w:val="Paragrafoelenco"/>
              <w:ind w:left="32"/>
              <w:jc w:val="center"/>
              <w:rPr>
                <w:sz w:val="18"/>
                <w:szCs w:val="18"/>
              </w:rPr>
            </w:pPr>
            <w:r>
              <w:rPr>
                <w:sz w:val="18"/>
                <w:szCs w:val="18"/>
              </w:rPr>
              <w:t>12</w:t>
            </w:r>
          </w:p>
        </w:tc>
        <w:tc>
          <w:tcPr>
            <w:tcW w:w="453" w:type="dxa"/>
            <w:shd w:val="clear" w:color="auto" w:fill="BFBFBF" w:themeFill="background1" w:themeFillShade="BF"/>
          </w:tcPr>
          <w:p w14:paraId="0C012F34" w14:textId="77777777" w:rsidR="00DF01BA" w:rsidRPr="00EC0352" w:rsidRDefault="00DF01BA" w:rsidP="00BA3852">
            <w:pPr>
              <w:pStyle w:val="Paragrafoelenco"/>
              <w:ind w:left="32"/>
              <w:jc w:val="center"/>
              <w:rPr>
                <w:sz w:val="18"/>
                <w:szCs w:val="18"/>
              </w:rPr>
            </w:pPr>
            <w:r w:rsidRPr="00EC0352">
              <w:rPr>
                <w:sz w:val="18"/>
                <w:szCs w:val="18"/>
              </w:rPr>
              <w:t>13</w:t>
            </w:r>
          </w:p>
        </w:tc>
        <w:tc>
          <w:tcPr>
            <w:tcW w:w="454" w:type="dxa"/>
            <w:shd w:val="clear" w:color="auto" w:fill="BFBFBF" w:themeFill="background1" w:themeFillShade="BF"/>
          </w:tcPr>
          <w:p w14:paraId="247C9AE2" w14:textId="77777777" w:rsidR="00DF01BA" w:rsidRPr="00EC0352" w:rsidRDefault="00DF01BA" w:rsidP="00BA3852">
            <w:pPr>
              <w:pStyle w:val="Paragrafoelenco"/>
              <w:ind w:left="32"/>
              <w:jc w:val="center"/>
              <w:rPr>
                <w:sz w:val="18"/>
                <w:szCs w:val="18"/>
              </w:rPr>
            </w:pPr>
            <w:r w:rsidRPr="00EC0352">
              <w:rPr>
                <w:sz w:val="18"/>
                <w:szCs w:val="18"/>
              </w:rPr>
              <w:t>14</w:t>
            </w:r>
          </w:p>
        </w:tc>
        <w:tc>
          <w:tcPr>
            <w:tcW w:w="452" w:type="dxa"/>
            <w:shd w:val="clear" w:color="auto" w:fill="BFBFBF" w:themeFill="background1" w:themeFillShade="BF"/>
          </w:tcPr>
          <w:p w14:paraId="5B4EA465" w14:textId="77777777" w:rsidR="00DF01BA" w:rsidRPr="00EC0352" w:rsidRDefault="00DF01BA" w:rsidP="00BA3852">
            <w:pPr>
              <w:pStyle w:val="Paragrafoelenco"/>
              <w:ind w:left="32"/>
              <w:jc w:val="center"/>
              <w:rPr>
                <w:sz w:val="18"/>
                <w:szCs w:val="18"/>
              </w:rPr>
            </w:pPr>
            <w:r w:rsidRPr="00EC0352">
              <w:rPr>
                <w:sz w:val="18"/>
                <w:szCs w:val="18"/>
              </w:rPr>
              <w:t>15</w:t>
            </w:r>
          </w:p>
        </w:tc>
        <w:tc>
          <w:tcPr>
            <w:tcW w:w="541" w:type="dxa"/>
            <w:shd w:val="clear" w:color="auto" w:fill="BFBFBF" w:themeFill="background1" w:themeFillShade="BF"/>
          </w:tcPr>
          <w:p w14:paraId="73059DCA" w14:textId="77777777" w:rsidR="00DF01BA" w:rsidRPr="00EC0352" w:rsidRDefault="00DF01BA" w:rsidP="00BA3852">
            <w:pPr>
              <w:pStyle w:val="Paragrafoelenco"/>
              <w:ind w:left="32"/>
              <w:jc w:val="center"/>
              <w:rPr>
                <w:sz w:val="18"/>
                <w:szCs w:val="18"/>
              </w:rPr>
            </w:pPr>
            <w:r w:rsidRPr="00EC0352">
              <w:rPr>
                <w:sz w:val="18"/>
                <w:szCs w:val="18"/>
              </w:rPr>
              <w:t>16</w:t>
            </w:r>
          </w:p>
        </w:tc>
        <w:tc>
          <w:tcPr>
            <w:tcW w:w="555" w:type="dxa"/>
            <w:shd w:val="clear" w:color="auto" w:fill="BFBFBF" w:themeFill="background1" w:themeFillShade="BF"/>
          </w:tcPr>
          <w:p w14:paraId="39834C30" w14:textId="77777777" w:rsidR="00DF01BA" w:rsidRPr="00EC0352" w:rsidRDefault="00DF01BA" w:rsidP="00BA3852">
            <w:pPr>
              <w:pStyle w:val="Paragrafoelenco"/>
              <w:ind w:left="32"/>
              <w:jc w:val="center"/>
              <w:rPr>
                <w:sz w:val="18"/>
                <w:szCs w:val="18"/>
              </w:rPr>
            </w:pPr>
            <w:r w:rsidRPr="00EC0352">
              <w:rPr>
                <w:sz w:val="18"/>
                <w:szCs w:val="18"/>
              </w:rPr>
              <w:t>17</w:t>
            </w:r>
          </w:p>
        </w:tc>
        <w:tc>
          <w:tcPr>
            <w:tcW w:w="453" w:type="dxa"/>
            <w:shd w:val="clear" w:color="auto" w:fill="BFBFBF" w:themeFill="background1" w:themeFillShade="BF"/>
          </w:tcPr>
          <w:p w14:paraId="7D0EA660" w14:textId="77777777" w:rsidR="00DF01BA" w:rsidRPr="00EC0352" w:rsidRDefault="00DF01BA" w:rsidP="00BA3852">
            <w:pPr>
              <w:pStyle w:val="Paragrafoelenco"/>
              <w:ind w:left="32"/>
              <w:jc w:val="center"/>
              <w:rPr>
                <w:sz w:val="18"/>
                <w:szCs w:val="18"/>
              </w:rPr>
            </w:pPr>
            <w:r w:rsidRPr="00EC0352">
              <w:rPr>
                <w:sz w:val="18"/>
                <w:szCs w:val="18"/>
              </w:rPr>
              <w:t>18</w:t>
            </w:r>
          </w:p>
        </w:tc>
      </w:tr>
      <w:tr w:rsidR="00DF01BA" w:rsidRPr="00EC0352" w14:paraId="44CBF5A9" w14:textId="77777777" w:rsidTr="00BA3852">
        <w:trPr>
          <w:jc w:val="center"/>
        </w:trPr>
        <w:tc>
          <w:tcPr>
            <w:tcW w:w="1696" w:type="dxa"/>
          </w:tcPr>
          <w:p w14:paraId="5D815815" w14:textId="77777777" w:rsidR="00DF01BA" w:rsidRPr="00EC0352" w:rsidRDefault="00DF01BA" w:rsidP="00BA3852">
            <w:pPr>
              <w:pStyle w:val="Paragrafoelenco"/>
              <w:ind w:left="32"/>
              <w:rPr>
                <w:sz w:val="18"/>
                <w:szCs w:val="18"/>
              </w:rPr>
            </w:pPr>
            <w:r>
              <w:rPr>
                <w:sz w:val="18"/>
                <w:szCs w:val="18"/>
              </w:rPr>
              <w:t>WP1</w:t>
            </w:r>
          </w:p>
        </w:tc>
        <w:tc>
          <w:tcPr>
            <w:tcW w:w="426" w:type="dxa"/>
            <w:vAlign w:val="center"/>
          </w:tcPr>
          <w:p w14:paraId="461CF54C" w14:textId="77777777" w:rsidR="00DF01BA" w:rsidRPr="00EC0352" w:rsidRDefault="00DF01BA" w:rsidP="00BA3852">
            <w:pPr>
              <w:pStyle w:val="Paragrafoelenco"/>
              <w:ind w:left="32"/>
              <w:jc w:val="center"/>
              <w:rPr>
                <w:sz w:val="18"/>
                <w:szCs w:val="18"/>
              </w:rPr>
            </w:pPr>
            <w:r>
              <w:rPr>
                <w:sz w:val="18"/>
                <w:szCs w:val="18"/>
              </w:rPr>
              <w:sym w:font="Wingdings" w:char="F06E"/>
            </w:r>
          </w:p>
        </w:tc>
        <w:tc>
          <w:tcPr>
            <w:tcW w:w="425" w:type="dxa"/>
            <w:vAlign w:val="center"/>
          </w:tcPr>
          <w:p w14:paraId="5FFB2C04" w14:textId="77777777" w:rsidR="00DF01BA" w:rsidRPr="00EC0352" w:rsidRDefault="00DF01BA" w:rsidP="00BA3852">
            <w:pPr>
              <w:pStyle w:val="Paragrafoelenco"/>
              <w:ind w:left="32"/>
              <w:jc w:val="center"/>
              <w:rPr>
                <w:sz w:val="18"/>
                <w:szCs w:val="18"/>
              </w:rPr>
            </w:pPr>
            <w:r>
              <w:rPr>
                <w:sz w:val="18"/>
                <w:szCs w:val="18"/>
              </w:rPr>
              <w:sym w:font="Wingdings" w:char="F06E"/>
            </w:r>
          </w:p>
        </w:tc>
        <w:tc>
          <w:tcPr>
            <w:tcW w:w="425" w:type="dxa"/>
            <w:vAlign w:val="center"/>
          </w:tcPr>
          <w:p w14:paraId="41D47343" w14:textId="77777777" w:rsidR="00DF01BA" w:rsidRPr="00EC0352" w:rsidRDefault="00DF01BA" w:rsidP="00BA3852">
            <w:pPr>
              <w:pStyle w:val="Paragrafoelenco"/>
              <w:ind w:left="32"/>
              <w:jc w:val="center"/>
              <w:rPr>
                <w:sz w:val="18"/>
                <w:szCs w:val="18"/>
              </w:rPr>
            </w:pPr>
          </w:p>
        </w:tc>
        <w:tc>
          <w:tcPr>
            <w:tcW w:w="425" w:type="dxa"/>
            <w:vAlign w:val="center"/>
          </w:tcPr>
          <w:p w14:paraId="0E56BB11" w14:textId="77777777" w:rsidR="00DF01BA" w:rsidRPr="00EC0352" w:rsidRDefault="00DF01BA" w:rsidP="00BA3852">
            <w:pPr>
              <w:pStyle w:val="Paragrafoelenco"/>
              <w:ind w:left="32"/>
              <w:jc w:val="center"/>
              <w:rPr>
                <w:sz w:val="18"/>
                <w:szCs w:val="18"/>
              </w:rPr>
            </w:pPr>
          </w:p>
        </w:tc>
        <w:tc>
          <w:tcPr>
            <w:tcW w:w="426" w:type="dxa"/>
            <w:vAlign w:val="center"/>
          </w:tcPr>
          <w:p w14:paraId="305339F8" w14:textId="77777777" w:rsidR="00DF01BA" w:rsidRPr="00EC0352" w:rsidRDefault="00DF01BA" w:rsidP="00BA3852">
            <w:pPr>
              <w:pStyle w:val="Paragrafoelenco"/>
              <w:ind w:left="32"/>
              <w:jc w:val="center"/>
              <w:rPr>
                <w:sz w:val="18"/>
                <w:szCs w:val="18"/>
              </w:rPr>
            </w:pPr>
          </w:p>
        </w:tc>
        <w:tc>
          <w:tcPr>
            <w:tcW w:w="425" w:type="dxa"/>
            <w:vAlign w:val="center"/>
          </w:tcPr>
          <w:p w14:paraId="03E39AD1" w14:textId="77777777" w:rsidR="00DF01BA" w:rsidRPr="00EC0352" w:rsidRDefault="00DF01BA" w:rsidP="00BA3852">
            <w:pPr>
              <w:pStyle w:val="Paragrafoelenco"/>
              <w:ind w:left="32"/>
              <w:jc w:val="center"/>
              <w:rPr>
                <w:sz w:val="18"/>
                <w:szCs w:val="18"/>
              </w:rPr>
            </w:pPr>
          </w:p>
        </w:tc>
        <w:tc>
          <w:tcPr>
            <w:tcW w:w="425" w:type="dxa"/>
            <w:vAlign w:val="center"/>
          </w:tcPr>
          <w:p w14:paraId="4DB6EE7C" w14:textId="77777777" w:rsidR="00DF01BA" w:rsidRPr="00EC0352" w:rsidRDefault="00DF01BA" w:rsidP="00BA3852">
            <w:pPr>
              <w:pStyle w:val="Paragrafoelenco"/>
              <w:ind w:left="32"/>
              <w:jc w:val="center"/>
              <w:rPr>
                <w:sz w:val="18"/>
                <w:szCs w:val="18"/>
              </w:rPr>
            </w:pPr>
          </w:p>
        </w:tc>
        <w:tc>
          <w:tcPr>
            <w:tcW w:w="425" w:type="dxa"/>
            <w:vAlign w:val="center"/>
          </w:tcPr>
          <w:p w14:paraId="7DE7EB7A" w14:textId="77777777" w:rsidR="00DF01BA" w:rsidRPr="00EC0352" w:rsidRDefault="00DF01BA" w:rsidP="00BA3852">
            <w:pPr>
              <w:pStyle w:val="Paragrafoelenco"/>
              <w:ind w:left="32"/>
              <w:jc w:val="center"/>
              <w:rPr>
                <w:sz w:val="18"/>
                <w:szCs w:val="18"/>
              </w:rPr>
            </w:pPr>
          </w:p>
        </w:tc>
        <w:tc>
          <w:tcPr>
            <w:tcW w:w="311" w:type="dxa"/>
            <w:vAlign w:val="center"/>
          </w:tcPr>
          <w:p w14:paraId="45419EC2" w14:textId="77777777" w:rsidR="00DF01BA" w:rsidRPr="00EC0352" w:rsidRDefault="00DF01BA" w:rsidP="00BA3852">
            <w:pPr>
              <w:pStyle w:val="Paragrafoelenco"/>
              <w:ind w:left="32"/>
              <w:jc w:val="center"/>
              <w:rPr>
                <w:sz w:val="18"/>
                <w:szCs w:val="18"/>
              </w:rPr>
            </w:pPr>
          </w:p>
        </w:tc>
        <w:tc>
          <w:tcPr>
            <w:tcW w:w="453" w:type="dxa"/>
            <w:vAlign w:val="center"/>
          </w:tcPr>
          <w:p w14:paraId="017440A3" w14:textId="77777777" w:rsidR="00DF01BA" w:rsidRPr="00EC0352" w:rsidRDefault="00DF01BA" w:rsidP="00BA3852">
            <w:pPr>
              <w:pStyle w:val="Paragrafoelenco"/>
              <w:ind w:left="32"/>
              <w:jc w:val="center"/>
              <w:rPr>
                <w:sz w:val="18"/>
                <w:szCs w:val="18"/>
              </w:rPr>
            </w:pPr>
          </w:p>
        </w:tc>
        <w:tc>
          <w:tcPr>
            <w:tcW w:w="453" w:type="dxa"/>
            <w:vAlign w:val="center"/>
          </w:tcPr>
          <w:p w14:paraId="63E05D9E" w14:textId="77777777" w:rsidR="00DF01BA" w:rsidRPr="00EC0352" w:rsidRDefault="00DF01BA" w:rsidP="00BA3852">
            <w:pPr>
              <w:pStyle w:val="Paragrafoelenco"/>
              <w:ind w:left="32"/>
              <w:jc w:val="center"/>
              <w:rPr>
                <w:sz w:val="18"/>
                <w:szCs w:val="18"/>
              </w:rPr>
            </w:pPr>
          </w:p>
        </w:tc>
        <w:tc>
          <w:tcPr>
            <w:tcW w:w="448" w:type="dxa"/>
          </w:tcPr>
          <w:p w14:paraId="31745D47" w14:textId="77777777" w:rsidR="00DF01BA" w:rsidRPr="00EC0352" w:rsidRDefault="00DF01BA" w:rsidP="00BA3852">
            <w:pPr>
              <w:pStyle w:val="Paragrafoelenco"/>
              <w:ind w:left="32"/>
              <w:jc w:val="center"/>
              <w:rPr>
                <w:sz w:val="18"/>
                <w:szCs w:val="18"/>
              </w:rPr>
            </w:pPr>
          </w:p>
        </w:tc>
        <w:tc>
          <w:tcPr>
            <w:tcW w:w="453" w:type="dxa"/>
            <w:vAlign w:val="center"/>
          </w:tcPr>
          <w:p w14:paraId="582B3ACB" w14:textId="77777777" w:rsidR="00DF01BA" w:rsidRPr="00EC0352" w:rsidRDefault="00DF01BA" w:rsidP="00BA3852">
            <w:pPr>
              <w:pStyle w:val="Paragrafoelenco"/>
              <w:ind w:left="32"/>
              <w:jc w:val="center"/>
              <w:rPr>
                <w:sz w:val="18"/>
                <w:szCs w:val="18"/>
              </w:rPr>
            </w:pPr>
          </w:p>
        </w:tc>
        <w:tc>
          <w:tcPr>
            <w:tcW w:w="454" w:type="dxa"/>
            <w:vAlign w:val="center"/>
          </w:tcPr>
          <w:p w14:paraId="0D7B5AF6" w14:textId="77777777" w:rsidR="00DF01BA" w:rsidRPr="00EC0352" w:rsidRDefault="00DF01BA" w:rsidP="00BA3852">
            <w:pPr>
              <w:pStyle w:val="Paragrafoelenco"/>
              <w:ind w:left="32"/>
              <w:jc w:val="center"/>
              <w:rPr>
                <w:sz w:val="18"/>
                <w:szCs w:val="18"/>
              </w:rPr>
            </w:pPr>
          </w:p>
        </w:tc>
        <w:tc>
          <w:tcPr>
            <w:tcW w:w="452" w:type="dxa"/>
            <w:vAlign w:val="center"/>
          </w:tcPr>
          <w:p w14:paraId="505D4158" w14:textId="77777777" w:rsidR="00DF01BA" w:rsidRPr="00EC0352" w:rsidRDefault="00DF01BA" w:rsidP="00BA3852">
            <w:pPr>
              <w:pStyle w:val="Paragrafoelenco"/>
              <w:ind w:left="32"/>
              <w:jc w:val="center"/>
              <w:rPr>
                <w:sz w:val="18"/>
                <w:szCs w:val="18"/>
              </w:rPr>
            </w:pPr>
          </w:p>
        </w:tc>
        <w:tc>
          <w:tcPr>
            <w:tcW w:w="541" w:type="dxa"/>
            <w:vAlign w:val="center"/>
          </w:tcPr>
          <w:p w14:paraId="24A0ACBB" w14:textId="77777777" w:rsidR="00DF01BA" w:rsidRPr="00EC0352" w:rsidRDefault="00DF01BA" w:rsidP="00BA3852">
            <w:pPr>
              <w:pStyle w:val="Paragrafoelenco"/>
              <w:ind w:left="32"/>
              <w:jc w:val="center"/>
              <w:rPr>
                <w:sz w:val="18"/>
                <w:szCs w:val="18"/>
              </w:rPr>
            </w:pPr>
          </w:p>
        </w:tc>
        <w:tc>
          <w:tcPr>
            <w:tcW w:w="555" w:type="dxa"/>
            <w:vAlign w:val="center"/>
          </w:tcPr>
          <w:p w14:paraId="430F3AA8" w14:textId="77777777" w:rsidR="00DF01BA" w:rsidRPr="00EC0352" w:rsidRDefault="00DF01BA" w:rsidP="00BA3852">
            <w:pPr>
              <w:pStyle w:val="Paragrafoelenco"/>
              <w:ind w:left="32"/>
              <w:jc w:val="center"/>
              <w:rPr>
                <w:sz w:val="18"/>
                <w:szCs w:val="18"/>
              </w:rPr>
            </w:pPr>
          </w:p>
        </w:tc>
        <w:tc>
          <w:tcPr>
            <w:tcW w:w="453" w:type="dxa"/>
            <w:vAlign w:val="center"/>
          </w:tcPr>
          <w:p w14:paraId="3A4A05C4" w14:textId="77777777" w:rsidR="00DF01BA" w:rsidRPr="00EC0352" w:rsidRDefault="00DF01BA" w:rsidP="00BA3852">
            <w:pPr>
              <w:pStyle w:val="Paragrafoelenco"/>
              <w:ind w:left="32"/>
              <w:jc w:val="center"/>
              <w:rPr>
                <w:sz w:val="18"/>
                <w:szCs w:val="18"/>
              </w:rPr>
            </w:pPr>
          </w:p>
        </w:tc>
      </w:tr>
      <w:tr w:rsidR="00DF01BA" w:rsidRPr="00EC0352" w14:paraId="08005917" w14:textId="77777777" w:rsidTr="000A7FC0">
        <w:trPr>
          <w:jc w:val="center"/>
        </w:trPr>
        <w:tc>
          <w:tcPr>
            <w:tcW w:w="1696" w:type="dxa"/>
          </w:tcPr>
          <w:p w14:paraId="5F9C3CD8" w14:textId="11DE61B2" w:rsidR="00DF01BA" w:rsidRPr="00EC0352" w:rsidRDefault="00DF01BA" w:rsidP="00BA3852">
            <w:pPr>
              <w:pStyle w:val="Paragrafoelenco"/>
              <w:ind w:left="32"/>
              <w:rPr>
                <w:sz w:val="18"/>
                <w:szCs w:val="18"/>
              </w:rPr>
            </w:pPr>
            <w:r>
              <w:rPr>
                <w:sz w:val="18"/>
                <w:szCs w:val="18"/>
              </w:rPr>
              <w:t>D</w:t>
            </w:r>
            <w:r>
              <w:rPr>
                <w:sz w:val="18"/>
                <w:szCs w:val="18"/>
              </w:rPr>
              <w:t xml:space="preserve"> 1.1</w:t>
            </w:r>
          </w:p>
        </w:tc>
        <w:tc>
          <w:tcPr>
            <w:tcW w:w="426" w:type="dxa"/>
            <w:vAlign w:val="center"/>
          </w:tcPr>
          <w:p w14:paraId="07D70C41" w14:textId="49CB0647" w:rsidR="00DF01BA" w:rsidRPr="00EC0352" w:rsidRDefault="00DF01BA" w:rsidP="00BA3852">
            <w:pPr>
              <w:pStyle w:val="Paragrafoelenco"/>
              <w:ind w:left="32"/>
              <w:jc w:val="center"/>
              <w:rPr>
                <w:sz w:val="18"/>
                <w:szCs w:val="18"/>
              </w:rPr>
            </w:pPr>
          </w:p>
        </w:tc>
        <w:tc>
          <w:tcPr>
            <w:tcW w:w="425" w:type="dxa"/>
            <w:vAlign w:val="center"/>
          </w:tcPr>
          <w:p w14:paraId="5FFDCEA9" w14:textId="55B2C38D" w:rsidR="00DF01BA" w:rsidRPr="00EC0352" w:rsidRDefault="00DF01BA" w:rsidP="00BA3852">
            <w:pPr>
              <w:pStyle w:val="Paragrafoelenco"/>
              <w:ind w:left="32"/>
              <w:jc w:val="center"/>
              <w:rPr>
                <w:sz w:val="18"/>
                <w:szCs w:val="18"/>
              </w:rPr>
            </w:pPr>
            <w:r>
              <w:rPr>
                <w:sz w:val="18"/>
                <w:szCs w:val="18"/>
              </w:rPr>
              <w:sym w:font="Wingdings" w:char="F075"/>
            </w:r>
          </w:p>
        </w:tc>
        <w:tc>
          <w:tcPr>
            <w:tcW w:w="425" w:type="dxa"/>
            <w:vAlign w:val="center"/>
          </w:tcPr>
          <w:p w14:paraId="26EE1A50" w14:textId="4604C8FF" w:rsidR="00DF01BA" w:rsidRPr="00EC0352" w:rsidRDefault="00DF01BA" w:rsidP="00BA3852">
            <w:pPr>
              <w:pStyle w:val="Paragrafoelenco"/>
              <w:ind w:left="32"/>
              <w:jc w:val="center"/>
              <w:rPr>
                <w:sz w:val="18"/>
                <w:szCs w:val="18"/>
              </w:rPr>
            </w:pPr>
          </w:p>
        </w:tc>
        <w:tc>
          <w:tcPr>
            <w:tcW w:w="425" w:type="dxa"/>
            <w:vAlign w:val="center"/>
          </w:tcPr>
          <w:p w14:paraId="17743EA4" w14:textId="409FB122" w:rsidR="00DF01BA" w:rsidRPr="00EC0352" w:rsidRDefault="00DF01BA" w:rsidP="00BA3852">
            <w:pPr>
              <w:pStyle w:val="Paragrafoelenco"/>
              <w:ind w:left="32"/>
              <w:jc w:val="center"/>
              <w:rPr>
                <w:sz w:val="18"/>
                <w:szCs w:val="18"/>
              </w:rPr>
            </w:pPr>
          </w:p>
        </w:tc>
        <w:tc>
          <w:tcPr>
            <w:tcW w:w="426" w:type="dxa"/>
            <w:vAlign w:val="center"/>
          </w:tcPr>
          <w:p w14:paraId="6193C94E" w14:textId="77777777" w:rsidR="00DF01BA" w:rsidRPr="00EC0352" w:rsidRDefault="00DF01BA" w:rsidP="00BA3852">
            <w:pPr>
              <w:pStyle w:val="Paragrafoelenco"/>
              <w:ind w:left="32"/>
              <w:jc w:val="center"/>
              <w:rPr>
                <w:sz w:val="18"/>
                <w:szCs w:val="18"/>
              </w:rPr>
            </w:pPr>
          </w:p>
        </w:tc>
        <w:tc>
          <w:tcPr>
            <w:tcW w:w="425" w:type="dxa"/>
            <w:vAlign w:val="center"/>
          </w:tcPr>
          <w:p w14:paraId="7D9EAA38" w14:textId="77777777" w:rsidR="00DF01BA" w:rsidRPr="00EC0352" w:rsidRDefault="00DF01BA" w:rsidP="00BA3852">
            <w:pPr>
              <w:pStyle w:val="Paragrafoelenco"/>
              <w:ind w:left="32"/>
              <w:jc w:val="center"/>
              <w:rPr>
                <w:sz w:val="18"/>
                <w:szCs w:val="18"/>
              </w:rPr>
            </w:pPr>
          </w:p>
        </w:tc>
        <w:tc>
          <w:tcPr>
            <w:tcW w:w="425" w:type="dxa"/>
            <w:vAlign w:val="center"/>
          </w:tcPr>
          <w:p w14:paraId="4AF53455" w14:textId="77777777" w:rsidR="00DF01BA" w:rsidRPr="00EC0352" w:rsidRDefault="00DF01BA" w:rsidP="00BA3852">
            <w:pPr>
              <w:pStyle w:val="Paragrafoelenco"/>
              <w:ind w:left="32"/>
              <w:jc w:val="center"/>
              <w:rPr>
                <w:sz w:val="18"/>
                <w:szCs w:val="18"/>
              </w:rPr>
            </w:pPr>
          </w:p>
        </w:tc>
        <w:tc>
          <w:tcPr>
            <w:tcW w:w="425" w:type="dxa"/>
            <w:vAlign w:val="center"/>
          </w:tcPr>
          <w:p w14:paraId="3BE582D0" w14:textId="77777777" w:rsidR="00DF01BA" w:rsidRPr="00EC0352" w:rsidRDefault="00DF01BA" w:rsidP="00BA3852">
            <w:pPr>
              <w:pStyle w:val="Paragrafoelenco"/>
              <w:ind w:left="32"/>
              <w:jc w:val="center"/>
              <w:rPr>
                <w:sz w:val="18"/>
                <w:szCs w:val="18"/>
              </w:rPr>
            </w:pPr>
          </w:p>
        </w:tc>
        <w:tc>
          <w:tcPr>
            <w:tcW w:w="311" w:type="dxa"/>
            <w:vAlign w:val="center"/>
          </w:tcPr>
          <w:p w14:paraId="6ED8288C" w14:textId="77777777" w:rsidR="00DF01BA" w:rsidRPr="00EC0352" w:rsidRDefault="00DF01BA" w:rsidP="00BA3852">
            <w:pPr>
              <w:pStyle w:val="Paragrafoelenco"/>
              <w:ind w:left="32"/>
              <w:jc w:val="center"/>
              <w:rPr>
                <w:sz w:val="18"/>
                <w:szCs w:val="18"/>
              </w:rPr>
            </w:pPr>
          </w:p>
        </w:tc>
        <w:tc>
          <w:tcPr>
            <w:tcW w:w="453" w:type="dxa"/>
            <w:vAlign w:val="center"/>
          </w:tcPr>
          <w:p w14:paraId="75986B88" w14:textId="77777777" w:rsidR="00DF01BA" w:rsidRPr="00EC0352" w:rsidRDefault="00DF01BA" w:rsidP="00BA3852">
            <w:pPr>
              <w:pStyle w:val="Paragrafoelenco"/>
              <w:ind w:left="32"/>
              <w:jc w:val="center"/>
              <w:rPr>
                <w:sz w:val="18"/>
                <w:szCs w:val="18"/>
              </w:rPr>
            </w:pPr>
          </w:p>
        </w:tc>
        <w:tc>
          <w:tcPr>
            <w:tcW w:w="453" w:type="dxa"/>
            <w:vAlign w:val="center"/>
          </w:tcPr>
          <w:p w14:paraId="7362372A" w14:textId="77777777" w:rsidR="00DF01BA" w:rsidRPr="00EC0352" w:rsidRDefault="00DF01BA" w:rsidP="00BA3852">
            <w:pPr>
              <w:pStyle w:val="Paragrafoelenco"/>
              <w:ind w:left="32"/>
              <w:jc w:val="center"/>
              <w:rPr>
                <w:sz w:val="18"/>
                <w:szCs w:val="18"/>
              </w:rPr>
            </w:pPr>
          </w:p>
        </w:tc>
        <w:tc>
          <w:tcPr>
            <w:tcW w:w="448" w:type="dxa"/>
          </w:tcPr>
          <w:p w14:paraId="19EB42B7" w14:textId="77777777" w:rsidR="00DF01BA" w:rsidRPr="00EC0352" w:rsidRDefault="00DF01BA" w:rsidP="00BA3852">
            <w:pPr>
              <w:pStyle w:val="Paragrafoelenco"/>
              <w:ind w:left="32"/>
              <w:jc w:val="center"/>
              <w:rPr>
                <w:sz w:val="18"/>
                <w:szCs w:val="18"/>
              </w:rPr>
            </w:pPr>
          </w:p>
        </w:tc>
        <w:tc>
          <w:tcPr>
            <w:tcW w:w="453" w:type="dxa"/>
            <w:vAlign w:val="center"/>
          </w:tcPr>
          <w:p w14:paraId="716B3514" w14:textId="77777777" w:rsidR="00DF01BA" w:rsidRPr="00EC0352" w:rsidRDefault="00DF01BA" w:rsidP="00BA3852">
            <w:pPr>
              <w:pStyle w:val="Paragrafoelenco"/>
              <w:ind w:left="32"/>
              <w:jc w:val="center"/>
              <w:rPr>
                <w:sz w:val="18"/>
                <w:szCs w:val="18"/>
              </w:rPr>
            </w:pPr>
          </w:p>
        </w:tc>
        <w:tc>
          <w:tcPr>
            <w:tcW w:w="454" w:type="dxa"/>
            <w:vAlign w:val="center"/>
          </w:tcPr>
          <w:p w14:paraId="38E02EDC" w14:textId="77777777" w:rsidR="00DF01BA" w:rsidRPr="00EC0352" w:rsidRDefault="00DF01BA" w:rsidP="00BA3852">
            <w:pPr>
              <w:pStyle w:val="Paragrafoelenco"/>
              <w:ind w:left="32"/>
              <w:jc w:val="center"/>
              <w:rPr>
                <w:sz w:val="18"/>
                <w:szCs w:val="18"/>
              </w:rPr>
            </w:pPr>
          </w:p>
        </w:tc>
        <w:tc>
          <w:tcPr>
            <w:tcW w:w="452" w:type="dxa"/>
            <w:vAlign w:val="center"/>
          </w:tcPr>
          <w:p w14:paraId="0B728BA9" w14:textId="77777777" w:rsidR="00DF01BA" w:rsidRPr="00EC0352" w:rsidRDefault="00DF01BA" w:rsidP="00BA3852">
            <w:pPr>
              <w:pStyle w:val="Paragrafoelenco"/>
              <w:ind w:left="32"/>
              <w:jc w:val="center"/>
              <w:rPr>
                <w:sz w:val="18"/>
                <w:szCs w:val="18"/>
              </w:rPr>
            </w:pPr>
          </w:p>
        </w:tc>
        <w:tc>
          <w:tcPr>
            <w:tcW w:w="541" w:type="dxa"/>
            <w:vAlign w:val="center"/>
          </w:tcPr>
          <w:p w14:paraId="44648EC9" w14:textId="77777777" w:rsidR="00DF01BA" w:rsidRPr="00EC0352" w:rsidRDefault="00DF01BA" w:rsidP="00BA3852">
            <w:pPr>
              <w:pStyle w:val="Paragrafoelenco"/>
              <w:ind w:left="32"/>
              <w:jc w:val="center"/>
              <w:rPr>
                <w:sz w:val="18"/>
                <w:szCs w:val="18"/>
              </w:rPr>
            </w:pPr>
          </w:p>
        </w:tc>
        <w:tc>
          <w:tcPr>
            <w:tcW w:w="555" w:type="dxa"/>
            <w:vAlign w:val="center"/>
          </w:tcPr>
          <w:p w14:paraId="60C69E4B" w14:textId="77777777" w:rsidR="00DF01BA" w:rsidRPr="00EC0352" w:rsidRDefault="00DF01BA" w:rsidP="00BA3852">
            <w:pPr>
              <w:pStyle w:val="Paragrafoelenco"/>
              <w:ind w:left="32"/>
              <w:jc w:val="center"/>
              <w:rPr>
                <w:sz w:val="18"/>
                <w:szCs w:val="18"/>
              </w:rPr>
            </w:pPr>
          </w:p>
        </w:tc>
        <w:tc>
          <w:tcPr>
            <w:tcW w:w="453" w:type="dxa"/>
            <w:vAlign w:val="center"/>
          </w:tcPr>
          <w:p w14:paraId="3EB384F4" w14:textId="77777777" w:rsidR="00DF01BA" w:rsidRPr="00EC0352" w:rsidRDefault="00DF01BA" w:rsidP="00BA3852">
            <w:pPr>
              <w:pStyle w:val="Paragrafoelenco"/>
              <w:ind w:left="32"/>
              <w:jc w:val="center"/>
              <w:rPr>
                <w:sz w:val="18"/>
                <w:szCs w:val="18"/>
              </w:rPr>
            </w:pPr>
          </w:p>
        </w:tc>
      </w:tr>
      <w:tr w:rsidR="00DF01BA" w:rsidRPr="00EC0352" w14:paraId="0A52C676" w14:textId="77777777" w:rsidTr="000A7FC0">
        <w:trPr>
          <w:jc w:val="center"/>
        </w:trPr>
        <w:tc>
          <w:tcPr>
            <w:tcW w:w="1696" w:type="dxa"/>
          </w:tcPr>
          <w:p w14:paraId="10666FAC" w14:textId="495B3EAA" w:rsidR="00DF01BA" w:rsidRDefault="00DF01BA" w:rsidP="00BA3852">
            <w:pPr>
              <w:pStyle w:val="Paragrafoelenco"/>
              <w:ind w:left="32"/>
              <w:rPr>
                <w:sz w:val="18"/>
                <w:szCs w:val="18"/>
              </w:rPr>
            </w:pPr>
            <w:r>
              <w:rPr>
                <w:sz w:val="18"/>
                <w:szCs w:val="18"/>
              </w:rPr>
              <w:t>WP2</w:t>
            </w:r>
          </w:p>
        </w:tc>
        <w:tc>
          <w:tcPr>
            <w:tcW w:w="426" w:type="dxa"/>
          </w:tcPr>
          <w:p w14:paraId="44D6C252"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25" w:type="dxa"/>
          </w:tcPr>
          <w:p w14:paraId="7DE99D66" w14:textId="77777777" w:rsidR="00DF01BA" w:rsidRDefault="00DF01BA" w:rsidP="00BA3852">
            <w:pPr>
              <w:pStyle w:val="Paragrafoelenco"/>
              <w:ind w:left="32"/>
              <w:jc w:val="center"/>
              <w:rPr>
                <w:sz w:val="18"/>
                <w:szCs w:val="18"/>
              </w:rPr>
            </w:pPr>
            <w:r w:rsidRPr="0004560B">
              <w:rPr>
                <w:sz w:val="18"/>
                <w:szCs w:val="18"/>
              </w:rPr>
              <w:sym w:font="Wingdings" w:char="F06E"/>
            </w:r>
          </w:p>
        </w:tc>
        <w:tc>
          <w:tcPr>
            <w:tcW w:w="425" w:type="dxa"/>
          </w:tcPr>
          <w:p w14:paraId="06485B8D"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25" w:type="dxa"/>
          </w:tcPr>
          <w:p w14:paraId="20ECEFB0"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26" w:type="dxa"/>
          </w:tcPr>
          <w:p w14:paraId="3CB40702" w14:textId="4C7FED61"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25" w:type="dxa"/>
          </w:tcPr>
          <w:p w14:paraId="617DA9EC"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25" w:type="dxa"/>
          </w:tcPr>
          <w:p w14:paraId="2CECA68A"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25" w:type="dxa"/>
          </w:tcPr>
          <w:p w14:paraId="0DBDD3E1"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311" w:type="dxa"/>
          </w:tcPr>
          <w:p w14:paraId="467606C0"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53" w:type="dxa"/>
          </w:tcPr>
          <w:p w14:paraId="38EDCD71"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53" w:type="dxa"/>
          </w:tcPr>
          <w:p w14:paraId="15EF2BCA"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48" w:type="dxa"/>
            <w:vAlign w:val="center"/>
          </w:tcPr>
          <w:p w14:paraId="136F9FA7" w14:textId="77777777" w:rsidR="00DF01BA" w:rsidRPr="00EC0352" w:rsidRDefault="00DF01BA" w:rsidP="00BA3852">
            <w:pPr>
              <w:pStyle w:val="Paragrafoelenco"/>
              <w:ind w:left="32"/>
              <w:jc w:val="center"/>
              <w:rPr>
                <w:sz w:val="18"/>
                <w:szCs w:val="18"/>
              </w:rPr>
            </w:pPr>
            <w:r>
              <w:rPr>
                <w:sz w:val="18"/>
                <w:szCs w:val="18"/>
              </w:rPr>
              <w:sym w:font="Wingdings" w:char="F06E"/>
            </w:r>
          </w:p>
        </w:tc>
        <w:tc>
          <w:tcPr>
            <w:tcW w:w="453" w:type="dxa"/>
            <w:vAlign w:val="center"/>
          </w:tcPr>
          <w:p w14:paraId="3C4C9725" w14:textId="77777777" w:rsidR="00DF01BA" w:rsidRPr="00EC0352" w:rsidRDefault="00DF01BA" w:rsidP="00BA3852">
            <w:pPr>
              <w:pStyle w:val="Paragrafoelenco"/>
              <w:ind w:left="32"/>
              <w:jc w:val="center"/>
              <w:rPr>
                <w:sz w:val="18"/>
                <w:szCs w:val="18"/>
              </w:rPr>
            </w:pPr>
          </w:p>
        </w:tc>
        <w:tc>
          <w:tcPr>
            <w:tcW w:w="454" w:type="dxa"/>
            <w:vAlign w:val="center"/>
          </w:tcPr>
          <w:p w14:paraId="614F393C" w14:textId="77777777" w:rsidR="00DF01BA" w:rsidRPr="00EC0352" w:rsidRDefault="00DF01BA" w:rsidP="00BA3852">
            <w:pPr>
              <w:pStyle w:val="Paragrafoelenco"/>
              <w:ind w:left="32"/>
              <w:jc w:val="center"/>
              <w:rPr>
                <w:sz w:val="18"/>
                <w:szCs w:val="18"/>
              </w:rPr>
            </w:pPr>
          </w:p>
        </w:tc>
        <w:tc>
          <w:tcPr>
            <w:tcW w:w="452" w:type="dxa"/>
            <w:vAlign w:val="center"/>
          </w:tcPr>
          <w:p w14:paraId="3753A7FC" w14:textId="77777777" w:rsidR="00DF01BA" w:rsidRPr="00EC0352" w:rsidRDefault="00DF01BA" w:rsidP="00BA3852">
            <w:pPr>
              <w:pStyle w:val="Paragrafoelenco"/>
              <w:ind w:left="32"/>
              <w:jc w:val="center"/>
              <w:rPr>
                <w:sz w:val="18"/>
                <w:szCs w:val="18"/>
              </w:rPr>
            </w:pPr>
          </w:p>
        </w:tc>
        <w:tc>
          <w:tcPr>
            <w:tcW w:w="541" w:type="dxa"/>
            <w:vAlign w:val="center"/>
          </w:tcPr>
          <w:p w14:paraId="1F604BAF" w14:textId="77777777" w:rsidR="00DF01BA" w:rsidRPr="00EC0352" w:rsidRDefault="00DF01BA" w:rsidP="00BA3852">
            <w:pPr>
              <w:pStyle w:val="Paragrafoelenco"/>
              <w:ind w:left="32"/>
              <w:jc w:val="center"/>
              <w:rPr>
                <w:sz w:val="18"/>
                <w:szCs w:val="18"/>
              </w:rPr>
            </w:pPr>
          </w:p>
        </w:tc>
        <w:tc>
          <w:tcPr>
            <w:tcW w:w="555" w:type="dxa"/>
            <w:vAlign w:val="center"/>
          </w:tcPr>
          <w:p w14:paraId="4C4449F2" w14:textId="77777777" w:rsidR="00DF01BA" w:rsidRPr="00EC0352" w:rsidRDefault="00DF01BA" w:rsidP="00BA3852">
            <w:pPr>
              <w:pStyle w:val="Paragrafoelenco"/>
              <w:ind w:left="32"/>
              <w:jc w:val="center"/>
              <w:rPr>
                <w:sz w:val="18"/>
                <w:szCs w:val="18"/>
              </w:rPr>
            </w:pPr>
          </w:p>
        </w:tc>
        <w:tc>
          <w:tcPr>
            <w:tcW w:w="453" w:type="dxa"/>
            <w:vAlign w:val="center"/>
          </w:tcPr>
          <w:p w14:paraId="72D5ACCA" w14:textId="77777777" w:rsidR="00DF01BA" w:rsidRPr="00EC0352" w:rsidRDefault="00DF01BA" w:rsidP="00BA3852">
            <w:pPr>
              <w:pStyle w:val="Paragrafoelenco"/>
              <w:ind w:left="32"/>
              <w:jc w:val="center"/>
              <w:rPr>
                <w:sz w:val="18"/>
                <w:szCs w:val="18"/>
              </w:rPr>
            </w:pPr>
          </w:p>
        </w:tc>
      </w:tr>
      <w:tr w:rsidR="00DF01BA" w:rsidRPr="00EC0352" w14:paraId="481F28E0" w14:textId="77777777" w:rsidTr="000A7FC0">
        <w:trPr>
          <w:jc w:val="center"/>
        </w:trPr>
        <w:tc>
          <w:tcPr>
            <w:tcW w:w="1696" w:type="dxa"/>
          </w:tcPr>
          <w:p w14:paraId="249440C3" w14:textId="77777777" w:rsidR="00DF01BA" w:rsidRPr="00FB6B6F" w:rsidRDefault="00DF01BA" w:rsidP="000A7FC0">
            <w:pPr>
              <w:pStyle w:val="Paragrafoelenco"/>
              <w:ind w:left="32"/>
              <w:jc w:val="left"/>
              <w:rPr>
                <w:sz w:val="18"/>
                <w:szCs w:val="18"/>
              </w:rPr>
            </w:pPr>
            <w:r w:rsidRPr="00FB6B6F">
              <w:rPr>
                <w:sz w:val="18"/>
                <w:szCs w:val="18"/>
              </w:rPr>
              <w:t>D2.1/ D2.2/ D2.3</w:t>
            </w:r>
          </w:p>
        </w:tc>
        <w:tc>
          <w:tcPr>
            <w:tcW w:w="426" w:type="dxa"/>
            <w:vAlign w:val="center"/>
          </w:tcPr>
          <w:p w14:paraId="66852C8A" w14:textId="77777777" w:rsidR="00DF01BA" w:rsidRPr="00EC0352" w:rsidRDefault="00DF01BA" w:rsidP="00BA3852">
            <w:pPr>
              <w:pStyle w:val="Paragrafoelenco"/>
              <w:ind w:left="32"/>
              <w:jc w:val="center"/>
              <w:rPr>
                <w:sz w:val="18"/>
                <w:szCs w:val="18"/>
              </w:rPr>
            </w:pPr>
          </w:p>
        </w:tc>
        <w:tc>
          <w:tcPr>
            <w:tcW w:w="425" w:type="dxa"/>
            <w:vAlign w:val="center"/>
          </w:tcPr>
          <w:p w14:paraId="1E0A90B6" w14:textId="77777777" w:rsidR="00DF01BA" w:rsidRDefault="00DF01BA" w:rsidP="00BA3852">
            <w:pPr>
              <w:pStyle w:val="Paragrafoelenco"/>
              <w:ind w:left="32"/>
              <w:jc w:val="center"/>
              <w:rPr>
                <w:sz w:val="18"/>
                <w:szCs w:val="18"/>
              </w:rPr>
            </w:pPr>
          </w:p>
        </w:tc>
        <w:tc>
          <w:tcPr>
            <w:tcW w:w="425" w:type="dxa"/>
            <w:vAlign w:val="center"/>
          </w:tcPr>
          <w:p w14:paraId="165E6325" w14:textId="77777777" w:rsidR="00DF01BA" w:rsidRPr="00EC0352" w:rsidRDefault="00DF01BA" w:rsidP="00BA3852">
            <w:pPr>
              <w:pStyle w:val="Paragrafoelenco"/>
              <w:ind w:left="32"/>
              <w:jc w:val="center"/>
              <w:rPr>
                <w:sz w:val="18"/>
                <w:szCs w:val="18"/>
              </w:rPr>
            </w:pPr>
          </w:p>
        </w:tc>
        <w:tc>
          <w:tcPr>
            <w:tcW w:w="425" w:type="dxa"/>
            <w:vAlign w:val="center"/>
          </w:tcPr>
          <w:p w14:paraId="3E0E51CA" w14:textId="77777777" w:rsidR="00DF01BA" w:rsidRPr="00EC0352" w:rsidRDefault="00DF01BA" w:rsidP="00BA3852">
            <w:pPr>
              <w:pStyle w:val="Paragrafoelenco"/>
              <w:ind w:left="32"/>
              <w:jc w:val="center"/>
              <w:rPr>
                <w:sz w:val="18"/>
                <w:szCs w:val="18"/>
              </w:rPr>
            </w:pPr>
          </w:p>
        </w:tc>
        <w:tc>
          <w:tcPr>
            <w:tcW w:w="426" w:type="dxa"/>
            <w:vAlign w:val="center"/>
          </w:tcPr>
          <w:p w14:paraId="466499EF" w14:textId="77777777" w:rsidR="00DF01BA" w:rsidRPr="00EC0352" w:rsidRDefault="00DF01BA" w:rsidP="00BA3852">
            <w:pPr>
              <w:pStyle w:val="Paragrafoelenco"/>
              <w:ind w:left="32"/>
              <w:jc w:val="center"/>
              <w:rPr>
                <w:sz w:val="18"/>
                <w:szCs w:val="18"/>
              </w:rPr>
            </w:pPr>
          </w:p>
        </w:tc>
        <w:tc>
          <w:tcPr>
            <w:tcW w:w="425" w:type="dxa"/>
            <w:vAlign w:val="center"/>
          </w:tcPr>
          <w:p w14:paraId="1C7240B7" w14:textId="77777777" w:rsidR="00DF01BA" w:rsidRPr="00EC0352" w:rsidRDefault="00DF01BA" w:rsidP="00BA3852">
            <w:pPr>
              <w:pStyle w:val="Paragrafoelenco"/>
              <w:ind w:left="32"/>
              <w:jc w:val="center"/>
              <w:rPr>
                <w:sz w:val="18"/>
                <w:szCs w:val="18"/>
              </w:rPr>
            </w:pPr>
          </w:p>
        </w:tc>
        <w:tc>
          <w:tcPr>
            <w:tcW w:w="425" w:type="dxa"/>
            <w:vAlign w:val="center"/>
          </w:tcPr>
          <w:p w14:paraId="66296C9E" w14:textId="77777777" w:rsidR="00DF01BA" w:rsidRPr="00EC0352" w:rsidRDefault="00DF01BA" w:rsidP="00BA3852">
            <w:pPr>
              <w:pStyle w:val="Paragrafoelenco"/>
              <w:ind w:left="32"/>
              <w:jc w:val="center"/>
              <w:rPr>
                <w:sz w:val="18"/>
                <w:szCs w:val="18"/>
              </w:rPr>
            </w:pPr>
          </w:p>
        </w:tc>
        <w:tc>
          <w:tcPr>
            <w:tcW w:w="425" w:type="dxa"/>
            <w:vAlign w:val="center"/>
          </w:tcPr>
          <w:p w14:paraId="5E38D5D1" w14:textId="77777777" w:rsidR="00DF01BA" w:rsidRPr="00EC0352" w:rsidRDefault="00DF01BA" w:rsidP="00BA3852">
            <w:pPr>
              <w:pStyle w:val="Paragrafoelenco"/>
              <w:ind w:left="32"/>
              <w:jc w:val="center"/>
              <w:rPr>
                <w:sz w:val="18"/>
                <w:szCs w:val="18"/>
              </w:rPr>
            </w:pPr>
          </w:p>
        </w:tc>
        <w:tc>
          <w:tcPr>
            <w:tcW w:w="311" w:type="dxa"/>
            <w:vAlign w:val="center"/>
          </w:tcPr>
          <w:p w14:paraId="456FACC2" w14:textId="77777777" w:rsidR="00DF01BA" w:rsidRPr="00EC0352" w:rsidRDefault="00DF01BA" w:rsidP="00BA3852">
            <w:pPr>
              <w:pStyle w:val="Paragrafoelenco"/>
              <w:ind w:left="32"/>
              <w:jc w:val="center"/>
              <w:rPr>
                <w:sz w:val="18"/>
                <w:szCs w:val="18"/>
              </w:rPr>
            </w:pPr>
          </w:p>
        </w:tc>
        <w:tc>
          <w:tcPr>
            <w:tcW w:w="453" w:type="dxa"/>
            <w:vAlign w:val="center"/>
          </w:tcPr>
          <w:p w14:paraId="684375A7" w14:textId="77777777" w:rsidR="00DF01BA" w:rsidRPr="00EC0352" w:rsidRDefault="00DF01BA" w:rsidP="00BA3852">
            <w:pPr>
              <w:pStyle w:val="Paragrafoelenco"/>
              <w:ind w:left="32"/>
              <w:jc w:val="center"/>
              <w:rPr>
                <w:sz w:val="18"/>
                <w:szCs w:val="18"/>
              </w:rPr>
            </w:pPr>
          </w:p>
        </w:tc>
        <w:tc>
          <w:tcPr>
            <w:tcW w:w="453" w:type="dxa"/>
            <w:vAlign w:val="center"/>
          </w:tcPr>
          <w:p w14:paraId="7F056613" w14:textId="77777777" w:rsidR="00DF01BA" w:rsidRPr="00EC0352" w:rsidRDefault="00DF01BA" w:rsidP="00BA3852">
            <w:pPr>
              <w:pStyle w:val="Paragrafoelenco"/>
              <w:ind w:left="32"/>
              <w:jc w:val="center"/>
              <w:rPr>
                <w:sz w:val="18"/>
                <w:szCs w:val="18"/>
              </w:rPr>
            </w:pPr>
          </w:p>
        </w:tc>
        <w:tc>
          <w:tcPr>
            <w:tcW w:w="448" w:type="dxa"/>
            <w:vAlign w:val="center"/>
          </w:tcPr>
          <w:p w14:paraId="0D29E203" w14:textId="77777777" w:rsidR="00DF01BA" w:rsidRPr="00EC0352" w:rsidRDefault="00DF01BA" w:rsidP="00BA3852">
            <w:pPr>
              <w:pStyle w:val="Paragrafoelenco"/>
              <w:ind w:left="32"/>
              <w:jc w:val="center"/>
              <w:rPr>
                <w:sz w:val="18"/>
                <w:szCs w:val="18"/>
              </w:rPr>
            </w:pPr>
            <w:r>
              <w:rPr>
                <w:sz w:val="18"/>
                <w:szCs w:val="18"/>
              </w:rPr>
              <w:sym w:font="Wingdings" w:char="F075"/>
            </w:r>
          </w:p>
        </w:tc>
        <w:tc>
          <w:tcPr>
            <w:tcW w:w="453" w:type="dxa"/>
            <w:vAlign w:val="center"/>
          </w:tcPr>
          <w:p w14:paraId="1AD0515A" w14:textId="77777777" w:rsidR="00DF01BA" w:rsidRPr="00EC0352" w:rsidRDefault="00DF01BA" w:rsidP="00BA3852">
            <w:pPr>
              <w:pStyle w:val="Paragrafoelenco"/>
              <w:ind w:left="32"/>
              <w:jc w:val="center"/>
              <w:rPr>
                <w:sz w:val="18"/>
                <w:szCs w:val="18"/>
              </w:rPr>
            </w:pPr>
          </w:p>
        </w:tc>
        <w:tc>
          <w:tcPr>
            <w:tcW w:w="454" w:type="dxa"/>
            <w:vAlign w:val="center"/>
          </w:tcPr>
          <w:p w14:paraId="44CDAF61" w14:textId="77777777" w:rsidR="00DF01BA" w:rsidRPr="00EC0352" w:rsidRDefault="00DF01BA" w:rsidP="00BA3852">
            <w:pPr>
              <w:pStyle w:val="Paragrafoelenco"/>
              <w:ind w:left="32"/>
              <w:jc w:val="center"/>
              <w:rPr>
                <w:sz w:val="18"/>
                <w:szCs w:val="18"/>
              </w:rPr>
            </w:pPr>
          </w:p>
        </w:tc>
        <w:tc>
          <w:tcPr>
            <w:tcW w:w="452" w:type="dxa"/>
            <w:vAlign w:val="center"/>
          </w:tcPr>
          <w:p w14:paraId="21CDF33B" w14:textId="77777777" w:rsidR="00DF01BA" w:rsidRPr="00EC0352" w:rsidRDefault="00DF01BA" w:rsidP="00BA3852">
            <w:pPr>
              <w:pStyle w:val="Paragrafoelenco"/>
              <w:ind w:left="32"/>
              <w:jc w:val="center"/>
              <w:rPr>
                <w:sz w:val="18"/>
                <w:szCs w:val="18"/>
              </w:rPr>
            </w:pPr>
          </w:p>
        </w:tc>
        <w:tc>
          <w:tcPr>
            <w:tcW w:w="541" w:type="dxa"/>
            <w:vAlign w:val="center"/>
          </w:tcPr>
          <w:p w14:paraId="74F8F3D9" w14:textId="77777777" w:rsidR="00DF01BA" w:rsidRPr="00EC0352" w:rsidRDefault="00DF01BA" w:rsidP="00BA3852">
            <w:pPr>
              <w:pStyle w:val="Paragrafoelenco"/>
              <w:ind w:left="32"/>
              <w:jc w:val="center"/>
              <w:rPr>
                <w:sz w:val="18"/>
                <w:szCs w:val="18"/>
              </w:rPr>
            </w:pPr>
          </w:p>
        </w:tc>
        <w:tc>
          <w:tcPr>
            <w:tcW w:w="555" w:type="dxa"/>
            <w:vAlign w:val="center"/>
          </w:tcPr>
          <w:p w14:paraId="0DAFCEBC" w14:textId="77777777" w:rsidR="00DF01BA" w:rsidRPr="00EC0352" w:rsidRDefault="00DF01BA" w:rsidP="00BA3852">
            <w:pPr>
              <w:pStyle w:val="Paragrafoelenco"/>
              <w:ind w:left="32"/>
              <w:jc w:val="center"/>
              <w:rPr>
                <w:sz w:val="18"/>
                <w:szCs w:val="18"/>
              </w:rPr>
            </w:pPr>
          </w:p>
        </w:tc>
        <w:tc>
          <w:tcPr>
            <w:tcW w:w="453" w:type="dxa"/>
            <w:vAlign w:val="center"/>
          </w:tcPr>
          <w:p w14:paraId="2C9AC25D" w14:textId="77777777" w:rsidR="00DF01BA" w:rsidRPr="00EC0352" w:rsidRDefault="00DF01BA" w:rsidP="00BA3852">
            <w:pPr>
              <w:pStyle w:val="Paragrafoelenco"/>
              <w:ind w:left="32"/>
              <w:jc w:val="center"/>
              <w:rPr>
                <w:sz w:val="18"/>
                <w:szCs w:val="18"/>
              </w:rPr>
            </w:pPr>
          </w:p>
        </w:tc>
      </w:tr>
      <w:tr w:rsidR="00DF01BA" w:rsidRPr="00EC0352" w14:paraId="3FA27288" w14:textId="77777777" w:rsidTr="000A7FC0">
        <w:trPr>
          <w:jc w:val="center"/>
        </w:trPr>
        <w:tc>
          <w:tcPr>
            <w:tcW w:w="1696" w:type="dxa"/>
          </w:tcPr>
          <w:p w14:paraId="6E6FF0F7" w14:textId="77777777" w:rsidR="00DF01BA" w:rsidRPr="000A7FC0" w:rsidRDefault="00DF01BA" w:rsidP="000A7FC0">
            <w:pPr>
              <w:pStyle w:val="Paragrafoelenco"/>
              <w:ind w:left="32"/>
              <w:jc w:val="left"/>
            </w:pPr>
            <w:r>
              <w:t>WP3</w:t>
            </w:r>
          </w:p>
        </w:tc>
        <w:tc>
          <w:tcPr>
            <w:tcW w:w="426" w:type="dxa"/>
            <w:vAlign w:val="center"/>
          </w:tcPr>
          <w:p w14:paraId="577C1A88" w14:textId="77777777" w:rsidR="00DF01BA" w:rsidRPr="00EC0352" w:rsidRDefault="00DF01BA" w:rsidP="00BA3852">
            <w:pPr>
              <w:pStyle w:val="Paragrafoelenco"/>
              <w:ind w:left="32"/>
              <w:jc w:val="center"/>
              <w:rPr>
                <w:sz w:val="18"/>
                <w:szCs w:val="18"/>
              </w:rPr>
            </w:pPr>
          </w:p>
        </w:tc>
        <w:tc>
          <w:tcPr>
            <w:tcW w:w="425" w:type="dxa"/>
            <w:vAlign w:val="center"/>
          </w:tcPr>
          <w:p w14:paraId="4F12B556" w14:textId="77777777" w:rsidR="00DF01BA" w:rsidRDefault="00DF01BA" w:rsidP="00BA3852">
            <w:pPr>
              <w:pStyle w:val="Paragrafoelenco"/>
              <w:ind w:left="32"/>
              <w:jc w:val="center"/>
              <w:rPr>
                <w:sz w:val="18"/>
                <w:szCs w:val="18"/>
              </w:rPr>
            </w:pPr>
          </w:p>
        </w:tc>
        <w:tc>
          <w:tcPr>
            <w:tcW w:w="425" w:type="dxa"/>
            <w:vAlign w:val="center"/>
          </w:tcPr>
          <w:p w14:paraId="1BC38D98" w14:textId="77777777" w:rsidR="00DF01BA" w:rsidRPr="00EC0352" w:rsidRDefault="00DF01BA" w:rsidP="00BA3852">
            <w:pPr>
              <w:pStyle w:val="Paragrafoelenco"/>
              <w:ind w:left="32"/>
              <w:jc w:val="center"/>
              <w:rPr>
                <w:sz w:val="18"/>
                <w:szCs w:val="18"/>
              </w:rPr>
            </w:pPr>
          </w:p>
        </w:tc>
        <w:tc>
          <w:tcPr>
            <w:tcW w:w="425" w:type="dxa"/>
            <w:vAlign w:val="center"/>
          </w:tcPr>
          <w:p w14:paraId="381BC288" w14:textId="77777777" w:rsidR="00DF01BA" w:rsidRPr="00EC0352" w:rsidRDefault="00DF01BA" w:rsidP="00BA3852">
            <w:pPr>
              <w:pStyle w:val="Paragrafoelenco"/>
              <w:ind w:left="32"/>
              <w:jc w:val="center"/>
              <w:rPr>
                <w:sz w:val="18"/>
                <w:szCs w:val="18"/>
              </w:rPr>
            </w:pPr>
          </w:p>
        </w:tc>
        <w:tc>
          <w:tcPr>
            <w:tcW w:w="426" w:type="dxa"/>
            <w:vAlign w:val="center"/>
          </w:tcPr>
          <w:p w14:paraId="1C02ABBB" w14:textId="77777777" w:rsidR="00DF01BA" w:rsidRPr="00EC0352" w:rsidRDefault="00DF01BA" w:rsidP="00BA3852">
            <w:pPr>
              <w:pStyle w:val="Paragrafoelenco"/>
              <w:ind w:left="32"/>
              <w:jc w:val="center"/>
              <w:rPr>
                <w:sz w:val="18"/>
                <w:szCs w:val="18"/>
              </w:rPr>
            </w:pPr>
          </w:p>
        </w:tc>
        <w:tc>
          <w:tcPr>
            <w:tcW w:w="425" w:type="dxa"/>
            <w:vAlign w:val="center"/>
          </w:tcPr>
          <w:p w14:paraId="2D82F3FC" w14:textId="77777777" w:rsidR="00DF01BA" w:rsidRPr="00EC0352" w:rsidRDefault="00DF01BA" w:rsidP="00BA3852">
            <w:pPr>
              <w:pStyle w:val="Paragrafoelenco"/>
              <w:ind w:left="32"/>
              <w:jc w:val="center"/>
              <w:rPr>
                <w:sz w:val="18"/>
                <w:szCs w:val="18"/>
              </w:rPr>
            </w:pPr>
          </w:p>
        </w:tc>
        <w:tc>
          <w:tcPr>
            <w:tcW w:w="425" w:type="dxa"/>
          </w:tcPr>
          <w:p w14:paraId="13D6D63A"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25" w:type="dxa"/>
          </w:tcPr>
          <w:p w14:paraId="33E53415"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311" w:type="dxa"/>
          </w:tcPr>
          <w:p w14:paraId="7B0BC844"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53" w:type="dxa"/>
          </w:tcPr>
          <w:p w14:paraId="0E0ED337"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53" w:type="dxa"/>
          </w:tcPr>
          <w:p w14:paraId="69C997DB"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48" w:type="dxa"/>
            <w:vAlign w:val="center"/>
          </w:tcPr>
          <w:p w14:paraId="75D39335" w14:textId="77777777" w:rsidR="00DF01BA" w:rsidRDefault="00DF01BA" w:rsidP="00BA3852">
            <w:pPr>
              <w:pStyle w:val="Paragrafoelenco"/>
              <w:ind w:left="32"/>
              <w:jc w:val="center"/>
              <w:rPr>
                <w:sz w:val="18"/>
                <w:szCs w:val="18"/>
              </w:rPr>
            </w:pPr>
            <w:r>
              <w:rPr>
                <w:sz w:val="18"/>
                <w:szCs w:val="18"/>
              </w:rPr>
              <w:sym w:font="Wingdings" w:char="F06E"/>
            </w:r>
          </w:p>
        </w:tc>
        <w:tc>
          <w:tcPr>
            <w:tcW w:w="453" w:type="dxa"/>
            <w:vAlign w:val="center"/>
          </w:tcPr>
          <w:p w14:paraId="50C3529C" w14:textId="77777777" w:rsidR="00DF01BA" w:rsidRPr="00EC0352" w:rsidRDefault="00DF01BA" w:rsidP="00BA3852">
            <w:pPr>
              <w:pStyle w:val="Paragrafoelenco"/>
              <w:ind w:left="32"/>
              <w:jc w:val="center"/>
              <w:rPr>
                <w:sz w:val="18"/>
                <w:szCs w:val="18"/>
              </w:rPr>
            </w:pPr>
            <w:r>
              <w:rPr>
                <w:sz w:val="18"/>
                <w:szCs w:val="18"/>
              </w:rPr>
              <w:sym w:font="Wingdings" w:char="F06E"/>
            </w:r>
          </w:p>
        </w:tc>
        <w:tc>
          <w:tcPr>
            <w:tcW w:w="454" w:type="dxa"/>
            <w:vAlign w:val="center"/>
          </w:tcPr>
          <w:p w14:paraId="70451C56" w14:textId="77777777" w:rsidR="00DF01BA" w:rsidRPr="00EC0352" w:rsidRDefault="00DF01BA" w:rsidP="00BA3852">
            <w:pPr>
              <w:pStyle w:val="Paragrafoelenco"/>
              <w:ind w:left="32"/>
              <w:jc w:val="center"/>
              <w:rPr>
                <w:sz w:val="18"/>
                <w:szCs w:val="18"/>
              </w:rPr>
            </w:pPr>
          </w:p>
        </w:tc>
        <w:tc>
          <w:tcPr>
            <w:tcW w:w="452" w:type="dxa"/>
            <w:vAlign w:val="center"/>
          </w:tcPr>
          <w:p w14:paraId="265CFE23" w14:textId="77777777" w:rsidR="00DF01BA" w:rsidRPr="00EC0352" w:rsidRDefault="00DF01BA" w:rsidP="00BA3852">
            <w:pPr>
              <w:pStyle w:val="Paragrafoelenco"/>
              <w:ind w:left="32"/>
              <w:jc w:val="center"/>
              <w:rPr>
                <w:sz w:val="18"/>
                <w:szCs w:val="18"/>
              </w:rPr>
            </w:pPr>
          </w:p>
        </w:tc>
        <w:tc>
          <w:tcPr>
            <w:tcW w:w="541" w:type="dxa"/>
            <w:vAlign w:val="center"/>
          </w:tcPr>
          <w:p w14:paraId="588E57F6" w14:textId="77777777" w:rsidR="00DF01BA" w:rsidRPr="00EC0352" w:rsidRDefault="00DF01BA" w:rsidP="00BA3852">
            <w:pPr>
              <w:pStyle w:val="Paragrafoelenco"/>
              <w:ind w:left="32"/>
              <w:jc w:val="center"/>
              <w:rPr>
                <w:sz w:val="18"/>
                <w:szCs w:val="18"/>
              </w:rPr>
            </w:pPr>
          </w:p>
        </w:tc>
        <w:tc>
          <w:tcPr>
            <w:tcW w:w="555" w:type="dxa"/>
            <w:vAlign w:val="center"/>
          </w:tcPr>
          <w:p w14:paraId="67D14AA3" w14:textId="77777777" w:rsidR="00DF01BA" w:rsidRPr="00EC0352" w:rsidRDefault="00DF01BA" w:rsidP="00BA3852">
            <w:pPr>
              <w:pStyle w:val="Paragrafoelenco"/>
              <w:ind w:left="32"/>
              <w:jc w:val="center"/>
              <w:rPr>
                <w:sz w:val="18"/>
                <w:szCs w:val="18"/>
              </w:rPr>
            </w:pPr>
          </w:p>
        </w:tc>
        <w:tc>
          <w:tcPr>
            <w:tcW w:w="453" w:type="dxa"/>
            <w:vAlign w:val="center"/>
          </w:tcPr>
          <w:p w14:paraId="632939FC" w14:textId="77777777" w:rsidR="00DF01BA" w:rsidRPr="00EC0352" w:rsidRDefault="00DF01BA" w:rsidP="00BA3852">
            <w:pPr>
              <w:pStyle w:val="Paragrafoelenco"/>
              <w:ind w:left="32"/>
              <w:jc w:val="center"/>
              <w:rPr>
                <w:sz w:val="18"/>
                <w:szCs w:val="18"/>
              </w:rPr>
            </w:pPr>
          </w:p>
        </w:tc>
      </w:tr>
      <w:tr w:rsidR="00DF01BA" w:rsidRPr="00EC0352" w14:paraId="4AB5AC86" w14:textId="77777777" w:rsidTr="00BA3852">
        <w:trPr>
          <w:jc w:val="center"/>
        </w:trPr>
        <w:tc>
          <w:tcPr>
            <w:tcW w:w="1696" w:type="dxa"/>
          </w:tcPr>
          <w:p w14:paraId="56109A28" w14:textId="77777777" w:rsidR="00DF01BA" w:rsidRDefault="00DF01BA" w:rsidP="00BA3852">
            <w:pPr>
              <w:pStyle w:val="Paragrafoelenco"/>
              <w:ind w:left="32"/>
              <w:jc w:val="left"/>
            </w:pPr>
            <w:r>
              <w:t>D3.1</w:t>
            </w:r>
          </w:p>
        </w:tc>
        <w:tc>
          <w:tcPr>
            <w:tcW w:w="426" w:type="dxa"/>
            <w:vAlign w:val="center"/>
          </w:tcPr>
          <w:p w14:paraId="55F6C6B3" w14:textId="77777777" w:rsidR="00DF01BA" w:rsidRPr="00EC0352" w:rsidRDefault="00DF01BA" w:rsidP="00BA3852">
            <w:pPr>
              <w:pStyle w:val="Paragrafoelenco"/>
              <w:ind w:left="32"/>
              <w:jc w:val="center"/>
              <w:rPr>
                <w:sz w:val="18"/>
                <w:szCs w:val="18"/>
              </w:rPr>
            </w:pPr>
          </w:p>
        </w:tc>
        <w:tc>
          <w:tcPr>
            <w:tcW w:w="425" w:type="dxa"/>
            <w:vAlign w:val="center"/>
          </w:tcPr>
          <w:p w14:paraId="77319684" w14:textId="77777777" w:rsidR="00DF01BA" w:rsidRDefault="00DF01BA" w:rsidP="00BA3852">
            <w:pPr>
              <w:pStyle w:val="Paragrafoelenco"/>
              <w:ind w:left="32"/>
              <w:jc w:val="center"/>
              <w:rPr>
                <w:sz w:val="18"/>
                <w:szCs w:val="18"/>
              </w:rPr>
            </w:pPr>
          </w:p>
        </w:tc>
        <w:tc>
          <w:tcPr>
            <w:tcW w:w="425" w:type="dxa"/>
            <w:vAlign w:val="center"/>
          </w:tcPr>
          <w:p w14:paraId="44684FD2" w14:textId="77777777" w:rsidR="00DF01BA" w:rsidRPr="00EC0352" w:rsidRDefault="00DF01BA" w:rsidP="00BA3852">
            <w:pPr>
              <w:pStyle w:val="Paragrafoelenco"/>
              <w:ind w:left="32"/>
              <w:jc w:val="center"/>
              <w:rPr>
                <w:sz w:val="18"/>
                <w:szCs w:val="18"/>
              </w:rPr>
            </w:pPr>
          </w:p>
        </w:tc>
        <w:tc>
          <w:tcPr>
            <w:tcW w:w="425" w:type="dxa"/>
            <w:vAlign w:val="center"/>
          </w:tcPr>
          <w:p w14:paraId="70CB0D84" w14:textId="77777777" w:rsidR="00DF01BA" w:rsidRPr="00EC0352" w:rsidRDefault="00DF01BA" w:rsidP="00BA3852">
            <w:pPr>
              <w:pStyle w:val="Paragrafoelenco"/>
              <w:ind w:left="32"/>
              <w:jc w:val="center"/>
              <w:rPr>
                <w:sz w:val="18"/>
                <w:szCs w:val="18"/>
              </w:rPr>
            </w:pPr>
          </w:p>
        </w:tc>
        <w:tc>
          <w:tcPr>
            <w:tcW w:w="426" w:type="dxa"/>
            <w:vAlign w:val="center"/>
          </w:tcPr>
          <w:p w14:paraId="38D2862D" w14:textId="77777777" w:rsidR="00DF01BA" w:rsidRPr="00EC0352" w:rsidRDefault="00DF01BA" w:rsidP="00BA3852">
            <w:pPr>
              <w:pStyle w:val="Paragrafoelenco"/>
              <w:ind w:left="32"/>
              <w:jc w:val="center"/>
              <w:rPr>
                <w:sz w:val="18"/>
                <w:szCs w:val="18"/>
              </w:rPr>
            </w:pPr>
          </w:p>
        </w:tc>
        <w:tc>
          <w:tcPr>
            <w:tcW w:w="425" w:type="dxa"/>
            <w:vAlign w:val="center"/>
          </w:tcPr>
          <w:p w14:paraId="7F7244AF" w14:textId="77777777" w:rsidR="00DF01BA" w:rsidRPr="00EC0352" w:rsidRDefault="00DF01BA" w:rsidP="00BA3852">
            <w:pPr>
              <w:pStyle w:val="Paragrafoelenco"/>
              <w:ind w:left="32"/>
              <w:jc w:val="center"/>
              <w:rPr>
                <w:sz w:val="18"/>
                <w:szCs w:val="18"/>
              </w:rPr>
            </w:pPr>
          </w:p>
        </w:tc>
        <w:tc>
          <w:tcPr>
            <w:tcW w:w="425" w:type="dxa"/>
            <w:vAlign w:val="center"/>
          </w:tcPr>
          <w:p w14:paraId="5DC1F3B2" w14:textId="77777777" w:rsidR="00DF01BA" w:rsidRPr="00EC0352" w:rsidRDefault="00DF01BA" w:rsidP="00BA3852">
            <w:pPr>
              <w:pStyle w:val="Paragrafoelenco"/>
              <w:ind w:left="32"/>
              <w:jc w:val="center"/>
              <w:rPr>
                <w:sz w:val="18"/>
                <w:szCs w:val="18"/>
              </w:rPr>
            </w:pPr>
          </w:p>
        </w:tc>
        <w:tc>
          <w:tcPr>
            <w:tcW w:w="425" w:type="dxa"/>
            <w:vAlign w:val="center"/>
          </w:tcPr>
          <w:p w14:paraId="74AED2E5" w14:textId="77777777" w:rsidR="00DF01BA" w:rsidRPr="00EC0352" w:rsidRDefault="00DF01BA" w:rsidP="00BA3852">
            <w:pPr>
              <w:pStyle w:val="Paragrafoelenco"/>
              <w:ind w:left="32"/>
              <w:jc w:val="center"/>
              <w:rPr>
                <w:sz w:val="18"/>
                <w:szCs w:val="18"/>
              </w:rPr>
            </w:pPr>
          </w:p>
        </w:tc>
        <w:tc>
          <w:tcPr>
            <w:tcW w:w="311" w:type="dxa"/>
            <w:vAlign w:val="center"/>
          </w:tcPr>
          <w:p w14:paraId="71DD9639" w14:textId="77777777" w:rsidR="00DF01BA" w:rsidRPr="00EC0352" w:rsidRDefault="00DF01BA" w:rsidP="00BA3852">
            <w:pPr>
              <w:pStyle w:val="Paragrafoelenco"/>
              <w:ind w:left="32"/>
              <w:jc w:val="center"/>
              <w:rPr>
                <w:sz w:val="18"/>
                <w:szCs w:val="18"/>
              </w:rPr>
            </w:pPr>
          </w:p>
        </w:tc>
        <w:tc>
          <w:tcPr>
            <w:tcW w:w="453" w:type="dxa"/>
            <w:vAlign w:val="center"/>
          </w:tcPr>
          <w:p w14:paraId="5CD8EC6F" w14:textId="77777777" w:rsidR="00DF01BA" w:rsidRPr="00EC0352" w:rsidRDefault="00DF01BA" w:rsidP="00BA3852">
            <w:pPr>
              <w:pStyle w:val="Paragrafoelenco"/>
              <w:ind w:left="32"/>
              <w:jc w:val="center"/>
              <w:rPr>
                <w:sz w:val="18"/>
                <w:szCs w:val="18"/>
              </w:rPr>
            </w:pPr>
          </w:p>
        </w:tc>
        <w:tc>
          <w:tcPr>
            <w:tcW w:w="453" w:type="dxa"/>
            <w:vAlign w:val="center"/>
          </w:tcPr>
          <w:p w14:paraId="08F3558A" w14:textId="77777777" w:rsidR="00DF01BA" w:rsidRPr="00EC0352" w:rsidRDefault="00DF01BA" w:rsidP="00BA3852">
            <w:pPr>
              <w:pStyle w:val="Paragrafoelenco"/>
              <w:ind w:left="32"/>
              <w:jc w:val="center"/>
              <w:rPr>
                <w:sz w:val="18"/>
                <w:szCs w:val="18"/>
              </w:rPr>
            </w:pPr>
          </w:p>
        </w:tc>
        <w:tc>
          <w:tcPr>
            <w:tcW w:w="448" w:type="dxa"/>
            <w:vAlign w:val="center"/>
          </w:tcPr>
          <w:p w14:paraId="7A25423B" w14:textId="77777777" w:rsidR="00DF01BA" w:rsidRDefault="00DF01BA" w:rsidP="00BA3852">
            <w:pPr>
              <w:pStyle w:val="Paragrafoelenco"/>
              <w:ind w:left="32"/>
              <w:jc w:val="center"/>
              <w:rPr>
                <w:sz w:val="18"/>
                <w:szCs w:val="18"/>
              </w:rPr>
            </w:pPr>
          </w:p>
        </w:tc>
        <w:tc>
          <w:tcPr>
            <w:tcW w:w="453" w:type="dxa"/>
            <w:vAlign w:val="center"/>
          </w:tcPr>
          <w:p w14:paraId="026ACCFF" w14:textId="77777777" w:rsidR="00DF01BA" w:rsidRPr="00EC0352" w:rsidRDefault="00DF01BA" w:rsidP="00BA3852">
            <w:pPr>
              <w:pStyle w:val="Paragrafoelenco"/>
              <w:ind w:left="32"/>
              <w:jc w:val="center"/>
              <w:rPr>
                <w:sz w:val="18"/>
                <w:szCs w:val="18"/>
              </w:rPr>
            </w:pPr>
            <w:r>
              <w:rPr>
                <w:sz w:val="18"/>
                <w:szCs w:val="18"/>
              </w:rPr>
              <w:sym w:font="Wingdings" w:char="F075"/>
            </w:r>
          </w:p>
        </w:tc>
        <w:tc>
          <w:tcPr>
            <w:tcW w:w="454" w:type="dxa"/>
            <w:vAlign w:val="center"/>
          </w:tcPr>
          <w:p w14:paraId="5646F3FB" w14:textId="77777777" w:rsidR="00DF01BA" w:rsidRPr="00EC0352" w:rsidRDefault="00DF01BA" w:rsidP="00BA3852">
            <w:pPr>
              <w:pStyle w:val="Paragrafoelenco"/>
              <w:ind w:left="32"/>
              <w:jc w:val="center"/>
              <w:rPr>
                <w:sz w:val="18"/>
                <w:szCs w:val="18"/>
              </w:rPr>
            </w:pPr>
          </w:p>
        </w:tc>
        <w:tc>
          <w:tcPr>
            <w:tcW w:w="452" w:type="dxa"/>
            <w:vAlign w:val="center"/>
          </w:tcPr>
          <w:p w14:paraId="7B0AB781" w14:textId="77777777" w:rsidR="00DF01BA" w:rsidRPr="00EC0352" w:rsidRDefault="00DF01BA" w:rsidP="00BA3852">
            <w:pPr>
              <w:pStyle w:val="Paragrafoelenco"/>
              <w:ind w:left="32"/>
              <w:jc w:val="center"/>
              <w:rPr>
                <w:sz w:val="18"/>
                <w:szCs w:val="18"/>
              </w:rPr>
            </w:pPr>
          </w:p>
        </w:tc>
        <w:tc>
          <w:tcPr>
            <w:tcW w:w="541" w:type="dxa"/>
            <w:vAlign w:val="center"/>
          </w:tcPr>
          <w:p w14:paraId="652EC01B" w14:textId="77777777" w:rsidR="00DF01BA" w:rsidRPr="00EC0352" w:rsidRDefault="00DF01BA" w:rsidP="00BA3852">
            <w:pPr>
              <w:pStyle w:val="Paragrafoelenco"/>
              <w:ind w:left="32"/>
              <w:jc w:val="center"/>
              <w:rPr>
                <w:sz w:val="18"/>
                <w:szCs w:val="18"/>
              </w:rPr>
            </w:pPr>
          </w:p>
        </w:tc>
        <w:tc>
          <w:tcPr>
            <w:tcW w:w="555" w:type="dxa"/>
            <w:vAlign w:val="center"/>
          </w:tcPr>
          <w:p w14:paraId="4D8CA98B" w14:textId="77777777" w:rsidR="00DF01BA" w:rsidRPr="00EC0352" w:rsidRDefault="00DF01BA" w:rsidP="00BA3852">
            <w:pPr>
              <w:pStyle w:val="Paragrafoelenco"/>
              <w:ind w:left="32"/>
              <w:jc w:val="center"/>
              <w:rPr>
                <w:sz w:val="18"/>
                <w:szCs w:val="18"/>
              </w:rPr>
            </w:pPr>
          </w:p>
        </w:tc>
        <w:tc>
          <w:tcPr>
            <w:tcW w:w="453" w:type="dxa"/>
            <w:vAlign w:val="center"/>
          </w:tcPr>
          <w:p w14:paraId="28511C41" w14:textId="77777777" w:rsidR="00DF01BA" w:rsidRPr="00EC0352" w:rsidRDefault="00DF01BA" w:rsidP="00BA3852">
            <w:pPr>
              <w:pStyle w:val="Paragrafoelenco"/>
              <w:ind w:left="32"/>
              <w:jc w:val="center"/>
              <w:rPr>
                <w:sz w:val="18"/>
                <w:szCs w:val="18"/>
              </w:rPr>
            </w:pPr>
          </w:p>
        </w:tc>
      </w:tr>
      <w:tr w:rsidR="00DF01BA" w:rsidRPr="00EC0352" w14:paraId="21D0B988" w14:textId="77777777" w:rsidTr="00BA3852">
        <w:trPr>
          <w:jc w:val="center"/>
        </w:trPr>
        <w:tc>
          <w:tcPr>
            <w:tcW w:w="1696" w:type="dxa"/>
          </w:tcPr>
          <w:p w14:paraId="36A87263" w14:textId="77777777" w:rsidR="00DF01BA" w:rsidRPr="00EC0352" w:rsidRDefault="00DF01BA" w:rsidP="00BA3852">
            <w:pPr>
              <w:pStyle w:val="Paragrafoelenco"/>
              <w:ind w:left="32"/>
              <w:jc w:val="left"/>
              <w:rPr>
                <w:sz w:val="18"/>
                <w:szCs w:val="18"/>
              </w:rPr>
            </w:pPr>
            <w:r>
              <w:rPr>
                <w:sz w:val="18"/>
                <w:szCs w:val="18"/>
              </w:rPr>
              <w:t>WP4</w:t>
            </w:r>
          </w:p>
        </w:tc>
        <w:tc>
          <w:tcPr>
            <w:tcW w:w="426" w:type="dxa"/>
            <w:vAlign w:val="center"/>
          </w:tcPr>
          <w:p w14:paraId="77391468" w14:textId="77777777" w:rsidR="00DF01BA" w:rsidRPr="00EC0352" w:rsidRDefault="00DF01BA" w:rsidP="00BA3852">
            <w:pPr>
              <w:pStyle w:val="Paragrafoelenco"/>
              <w:ind w:left="32"/>
              <w:jc w:val="center"/>
              <w:rPr>
                <w:sz w:val="18"/>
                <w:szCs w:val="18"/>
              </w:rPr>
            </w:pPr>
          </w:p>
        </w:tc>
        <w:tc>
          <w:tcPr>
            <w:tcW w:w="425" w:type="dxa"/>
            <w:vAlign w:val="center"/>
          </w:tcPr>
          <w:p w14:paraId="63D0CED1" w14:textId="77777777" w:rsidR="00DF01BA" w:rsidRPr="00EC0352" w:rsidRDefault="00DF01BA" w:rsidP="00BA3852">
            <w:pPr>
              <w:pStyle w:val="Paragrafoelenco"/>
              <w:ind w:left="32"/>
              <w:jc w:val="center"/>
              <w:rPr>
                <w:sz w:val="18"/>
                <w:szCs w:val="18"/>
              </w:rPr>
            </w:pPr>
          </w:p>
        </w:tc>
        <w:tc>
          <w:tcPr>
            <w:tcW w:w="425" w:type="dxa"/>
            <w:vAlign w:val="center"/>
          </w:tcPr>
          <w:p w14:paraId="5C9B1DA3" w14:textId="77777777" w:rsidR="00DF01BA" w:rsidRPr="00EC0352" w:rsidRDefault="00DF01BA" w:rsidP="00BA3852">
            <w:pPr>
              <w:pStyle w:val="Paragrafoelenco"/>
              <w:ind w:left="32"/>
              <w:jc w:val="center"/>
              <w:rPr>
                <w:sz w:val="18"/>
                <w:szCs w:val="18"/>
              </w:rPr>
            </w:pPr>
          </w:p>
        </w:tc>
        <w:tc>
          <w:tcPr>
            <w:tcW w:w="425" w:type="dxa"/>
            <w:vAlign w:val="center"/>
          </w:tcPr>
          <w:p w14:paraId="45CCDDC4" w14:textId="77777777" w:rsidR="00DF01BA" w:rsidRPr="00EC0352" w:rsidRDefault="00DF01BA" w:rsidP="00BA3852">
            <w:pPr>
              <w:pStyle w:val="Paragrafoelenco"/>
              <w:ind w:left="32"/>
              <w:jc w:val="center"/>
              <w:rPr>
                <w:sz w:val="18"/>
                <w:szCs w:val="18"/>
              </w:rPr>
            </w:pPr>
          </w:p>
        </w:tc>
        <w:tc>
          <w:tcPr>
            <w:tcW w:w="426" w:type="dxa"/>
            <w:vAlign w:val="center"/>
          </w:tcPr>
          <w:p w14:paraId="5F648317" w14:textId="77777777" w:rsidR="00DF01BA" w:rsidRPr="00EC0352" w:rsidRDefault="00DF01BA" w:rsidP="00BA3852">
            <w:pPr>
              <w:pStyle w:val="Paragrafoelenco"/>
              <w:ind w:left="32"/>
              <w:jc w:val="center"/>
              <w:rPr>
                <w:sz w:val="18"/>
                <w:szCs w:val="18"/>
              </w:rPr>
            </w:pPr>
          </w:p>
        </w:tc>
        <w:tc>
          <w:tcPr>
            <w:tcW w:w="425" w:type="dxa"/>
          </w:tcPr>
          <w:p w14:paraId="2E05EFDC"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25" w:type="dxa"/>
          </w:tcPr>
          <w:p w14:paraId="34CF90FB"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25" w:type="dxa"/>
          </w:tcPr>
          <w:p w14:paraId="19F9C0A8"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311" w:type="dxa"/>
          </w:tcPr>
          <w:p w14:paraId="1D60ADD9"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53" w:type="dxa"/>
          </w:tcPr>
          <w:p w14:paraId="20FA15E1"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53" w:type="dxa"/>
          </w:tcPr>
          <w:p w14:paraId="35262D7C" w14:textId="77777777" w:rsidR="00DF01BA" w:rsidRPr="00EC0352" w:rsidRDefault="00DF01BA" w:rsidP="00BA3852">
            <w:pPr>
              <w:pStyle w:val="Paragrafoelenco"/>
              <w:ind w:left="32"/>
              <w:jc w:val="center"/>
              <w:rPr>
                <w:sz w:val="18"/>
                <w:szCs w:val="18"/>
              </w:rPr>
            </w:pPr>
            <w:r w:rsidRPr="0004560B">
              <w:rPr>
                <w:sz w:val="18"/>
                <w:szCs w:val="18"/>
              </w:rPr>
              <w:sym w:font="Wingdings" w:char="F06E"/>
            </w:r>
          </w:p>
        </w:tc>
        <w:tc>
          <w:tcPr>
            <w:tcW w:w="448" w:type="dxa"/>
            <w:vAlign w:val="center"/>
          </w:tcPr>
          <w:p w14:paraId="14ABB23C" w14:textId="77777777" w:rsidR="00DF01BA" w:rsidRPr="00EC0352" w:rsidRDefault="00DF01BA" w:rsidP="00BA3852">
            <w:pPr>
              <w:pStyle w:val="Paragrafoelenco"/>
              <w:ind w:left="32"/>
              <w:jc w:val="center"/>
              <w:rPr>
                <w:sz w:val="18"/>
                <w:szCs w:val="18"/>
              </w:rPr>
            </w:pPr>
            <w:r>
              <w:rPr>
                <w:sz w:val="18"/>
                <w:szCs w:val="18"/>
              </w:rPr>
              <w:sym w:font="Wingdings" w:char="F06E"/>
            </w:r>
          </w:p>
        </w:tc>
        <w:tc>
          <w:tcPr>
            <w:tcW w:w="453" w:type="dxa"/>
            <w:vAlign w:val="center"/>
          </w:tcPr>
          <w:p w14:paraId="19E16684" w14:textId="77777777" w:rsidR="00DF01BA" w:rsidRPr="00EC0352" w:rsidRDefault="00DF01BA" w:rsidP="00BA3852">
            <w:pPr>
              <w:pStyle w:val="Paragrafoelenco"/>
              <w:ind w:left="32"/>
              <w:jc w:val="center"/>
              <w:rPr>
                <w:sz w:val="18"/>
                <w:szCs w:val="18"/>
              </w:rPr>
            </w:pPr>
            <w:r>
              <w:rPr>
                <w:sz w:val="18"/>
                <w:szCs w:val="18"/>
              </w:rPr>
              <w:sym w:font="Wingdings" w:char="F06E"/>
            </w:r>
          </w:p>
        </w:tc>
        <w:tc>
          <w:tcPr>
            <w:tcW w:w="454" w:type="dxa"/>
            <w:vAlign w:val="center"/>
          </w:tcPr>
          <w:p w14:paraId="77268AB3" w14:textId="77777777" w:rsidR="00DF01BA" w:rsidRPr="00EC0352" w:rsidRDefault="00DF01BA" w:rsidP="00BA3852">
            <w:pPr>
              <w:pStyle w:val="Paragrafoelenco"/>
              <w:ind w:left="32"/>
              <w:jc w:val="center"/>
              <w:rPr>
                <w:sz w:val="18"/>
                <w:szCs w:val="18"/>
              </w:rPr>
            </w:pPr>
          </w:p>
        </w:tc>
        <w:tc>
          <w:tcPr>
            <w:tcW w:w="452" w:type="dxa"/>
            <w:vAlign w:val="center"/>
          </w:tcPr>
          <w:p w14:paraId="1CA3F070" w14:textId="77777777" w:rsidR="00DF01BA" w:rsidRPr="00EC0352" w:rsidRDefault="00DF01BA" w:rsidP="00BA3852">
            <w:pPr>
              <w:pStyle w:val="Paragrafoelenco"/>
              <w:ind w:left="32"/>
              <w:jc w:val="center"/>
              <w:rPr>
                <w:sz w:val="18"/>
                <w:szCs w:val="18"/>
              </w:rPr>
            </w:pPr>
          </w:p>
        </w:tc>
        <w:tc>
          <w:tcPr>
            <w:tcW w:w="541" w:type="dxa"/>
            <w:vAlign w:val="center"/>
          </w:tcPr>
          <w:p w14:paraId="584BB275" w14:textId="77777777" w:rsidR="00DF01BA" w:rsidRPr="00EC0352" w:rsidRDefault="00DF01BA" w:rsidP="00BA3852">
            <w:pPr>
              <w:pStyle w:val="Paragrafoelenco"/>
              <w:ind w:left="32"/>
              <w:jc w:val="center"/>
              <w:rPr>
                <w:sz w:val="18"/>
                <w:szCs w:val="18"/>
              </w:rPr>
            </w:pPr>
          </w:p>
        </w:tc>
        <w:tc>
          <w:tcPr>
            <w:tcW w:w="555" w:type="dxa"/>
            <w:vAlign w:val="center"/>
          </w:tcPr>
          <w:p w14:paraId="6B0A0E10" w14:textId="77777777" w:rsidR="00DF01BA" w:rsidRPr="00EC0352" w:rsidRDefault="00DF01BA" w:rsidP="00BA3852">
            <w:pPr>
              <w:pStyle w:val="Paragrafoelenco"/>
              <w:ind w:left="32"/>
              <w:jc w:val="center"/>
              <w:rPr>
                <w:sz w:val="18"/>
                <w:szCs w:val="18"/>
              </w:rPr>
            </w:pPr>
          </w:p>
        </w:tc>
        <w:tc>
          <w:tcPr>
            <w:tcW w:w="453" w:type="dxa"/>
            <w:vAlign w:val="center"/>
          </w:tcPr>
          <w:p w14:paraId="7BCA7AAA" w14:textId="77777777" w:rsidR="00DF01BA" w:rsidRPr="00EC0352" w:rsidRDefault="00DF01BA" w:rsidP="00BA3852">
            <w:pPr>
              <w:pStyle w:val="Paragrafoelenco"/>
              <w:ind w:left="32"/>
              <w:jc w:val="center"/>
              <w:rPr>
                <w:sz w:val="18"/>
                <w:szCs w:val="18"/>
              </w:rPr>
            </w:pPr>
          </w:p>
        </w:tc>
      </w:tr>
      <w:tr w:rsidR="00DF01BA" w:rsidRPr="00EC0352" w14:paraId="42C9C9FC" w14:textId="77777777" w:rsidTr="00BA3852">
        <w:trPr>
          <w:jc w:val="center"/>
        </w:trPr>
        <w:tc>
          <w:tcPr>
            <w:tcW w:w="1696" w:type="dxa"/>
          </w:tcPr>
          <w:p w14:paraId="5F6A4DED" w14:textId="77777777" w:rsidR="00DF01BA" w:rsidRPr="00EC0352" w:rsidRDefault="00DF01BA" w:rsidP="00BA3852">
            <w:pPr>
              <w:pStyle w:val="Paragrafoelenco"/>
              <w:ind w:left="32"/>
              <w:jc w:val="left"/>
              <w:rPr>
                <w:sz w:val="18"/>
                <w:szCs w:val="18"/>
              </w:rPr>
            </w:pPr>
            <w:r>
              <w:t>D4.1</w:t>
            </w:r>
          </w:p>
        </w:tc>
        <w:tc>
          <w:tcPr>
            <w:tcW w:w="426" w:type="dxa"/>
            <w:vAlign w:val="center"/>
          </w:tcPr>
          <w:p w14:paraId="0C3C6DCB" w14:textId="77777777" w:rsidR="00DF01BA" w:rsidRPr="00EC0352" w:rsidRDefault="00DF01BA" w:rsidP="00BA3852">
            <w:pPr>
              <w:pStyle w:val="Paragrafoelenco"/>
              <w:ind w:left="32"/>
              <w:jc w:val="center"/>
              <w:rPr>
                <w:sz w:val="18"/>
                <w:szCs w:val="18"/>
              </w:rPr>
            </w:pPr>
          </w:p>
        </w:tc>
        <w:tc>
          <w:tcPr>
            <w:tcW w:w="425" w:type="dxa"/>
            <w:vAlign w:val="center"/>
          </w:tcPr>
          <w:p w14:paraId="054CBF6B" w14:textId="77777777" w:rsidR="00DF01BA" w:rsidRPr="00EC0352" w:rsidRDefault="00DF01BA" w:rsidP="00BA3852">
            <w:pPr>
              <w:pStyle w:val="Paragrafoelenco"/>
              <w:ind w:left="32"/>
              <w:jc w:val="center"/>
              <w:rPr>
                <w:sz w:val="18"/>
                <w:szCs w:val="18"/>
              </w:rPr>
            </w:pPr>
          </w:p>
        </w:tc>
        <w:tc>
          <w:tcPr>
            <w:tcW w:w="425" w:type="dxa"/>
            <w:vAlign w:val="center"/>
          </w:tcPr>
          <w:p w14:paraId="6C5827F6" w14:textId="77777777" w:rsidR="00DF01BA" w:rsidRPr="00EC0352" w:rsidRDefault="00DF01BA" w:rsidP="00BA3852">
            <w:pPr>
              <w:pStyle w:val="Paragrafoelenco"/>
              <w:ind w:left="32"/>
              <w:jc w:val="center"/>
              <w:rPr>
                <w:sz w:val="18"/>
                <w:szCs w:val="18"/>
              </w:rPr>
            </w:pPr>
          </w:p>
        </w:tc>
        <w:tc>
          <w:tcPr>
            <w:tcW w:w="425" w:type="dxa"/>
            <w:vAlign w:val="center"/>
          </w:tcPr>
          <w:p w14:paraId="0D01FC23" w14:textId="77777777" w:rsidR="00DF01BA" w:rsidRPr="00EC0352" w:rsidRDefault="00DF01BA" w:rsidP="00BA3852">
            <w:pPr>
              <w:pStyle w:val="Paragrafoelenco"/>
              <w:ind w:left="32"/>
              <w:jc w:val="center"/>
              <w:rPr>
                <w:sz w:val="18"/>
                <w:szCs w:val="18"/>
              </w:rPr>
            </w:pPr>
          </w:p>
        </w:tc>
        <w:tc>
          <w:tcPr>
            <w:tcW w:w="426" w:type="dxa"/>
            <w:vAlign w:val="center"/>
          </w:tcPr>
          <w:p w14:paraId="20327042" w14:textId="77777777" w:rsidR="00DF01BA" w:rsidRPr="00EC0352" w:rsidRDefault="00DF01BA" w:rsidP="00BA3852">
            <w:pPr>
              <w:pStyle w:val="Paragrafoelenco"/>
              <w:ind w:left="32"/>
              <w:jc w:val="center"/>
              <w:rPr>
                <w:sz w:val="18"/>
                <w:szCs w:val="18"/>
              </w:rPr>
            </w:pPr>
          </w:p>
        </w:tc>
        <w:tc>
          <w:tcPr>
            <w:tcW w:w="425" w:type="dxa"/>
            <w:vAlign w:val="center"/>
          </w:tcPr>
          <w:p w14:paraId="4A094787" w14:textId="77777777" w:rsidR="00DF01BA" w:rsidRPr="00EC0352" w:rsidRDefault="00DF01BA" w:rsidP="00BA3852">
            <w:pPr>
              <w:pStyle w:val="Paragrafoelenco"/>
              <w:ind w:left="32"/>
              <w:jc w:val="center"/>
              <w:rPr>
                <w:sz w:val="18"/>
                <w:szCs w:val="18"/>
              </w:rPr>
            </w:pPr>
          </w:p>
        </w:tc>
        <w:tc>
          <w:tcPr>
            <w:tcW w:w="425" w:type="dxa"/>
            <w:vAlign w:val="center"/>
          </w:tcPr>
          <w:p w14:paraId="6109DEAE" w14:textId="77777777" w:rsidR="00DF01BA" w:rsidRPr="00EC0352" w:rsidRDefault="00DF01BA" w:rsidP="00BA3852">
            <w:pPr>
              <w:pStyle w:val="Paragrafoelenco"/>
              <w:ind w:left="32"/>
              <w:jc w:val="center"/>
              <w:rPr>
                <w:sz w:val="18"/>
                <w:szCs w:val="18"/>
              </w:rPr>
            </w:pPr>
          </w:p>
        </w:tc>
        <w:tc>
          <w:tcPr>
            <w:tcW w:w="425" w:type="dxa"/>
            <w:vAlign w:val="center"/>
          </w:tcPr>
          <w:p w14:paraId="52B0B4D8" w14:textId="77777777" w:rsidR="00DF01BA" w:rsidRPr="00EC0352" w:rsidRDefault="00DF01BA" w:rsidP="00BA3852">
            <w:pPr>
              <w:pStyle w:val="Paragrafoelenco"/>
              <w:ind w:left="32"/>
              <w:jc w:val="center"/>
              <w:rPr>
                <w:sz w:val="18"/>
                <w:szCs w:val="18"/>
              </w:rPr>
            </w:pPr>
          </w:p>
        </w:tc>
        <w:tc>
          <w:tcPr>
            <w:tcW w:w="311" w:type="dxa"/>
            <w:vAlign w:val="center"/>
          </w:tcPr>
          <w:p w14:paraId="60169111" w14:textId="77777777" w:rsidR="00DF01BA" w:rsidRPr="00EC0352" w:rsidRDefault="00DF01BA" w:rsidP="00BA3852">
            <w:pPr>
              <w:pStyle w:val="Paragrafoelenco"/>
              <w:ind w:left="32"/>
              <w:jc w:val="center"/>
              <w:rPr>
                <w:sz w:val="18"/>
                <w:szCs w:val="18"/>
              </w:rPr>
            </w:pPr>
          </w:p>
        </w:tc>
        <w:tc>
          <w:tcPr>
            <w:tcW w:w="453" w:type="dxa"/>
            <w:vAlign w:val="center"/>
          </w:tcPr>
          <w:p w14:paraId="5CC827C5" w14:textId="77777777" w:rsidR="00DF01BA" w:rsidRPr="00EC0352" w:rsidRDefault="00DF01BA" w:rsidP="00BA3852">
            <w:pPr>
              <w:pStyle w:val="Paragrafoelenco"/>
              <w:ind w:left="32"/>
              <w:jc w:val="center"/>
              <w:rPr>
                <w:sz w:val="18"/>
                <w:szCs w:val="18"/>
              </w:rPr>
            </w:pPr>
          </w:p>
        </w:tc>
        <w:tc>
          <w:tcPr>
            <w:tcW w:w="453" w:type="dxa"/>
            <w:vAlign w:val="center"/>
          </w:tcPr>
          <w:p w14:paraId="05AA8E4E" w14:textId="77777777" w:rsidR="00DF01BA" w:rsidRPr="00EC0352" w:rsidRDefault="00DF01BA" w:rsidP="00BA3852">
            <w:pPr>
              <w:pStyle w:val="Paragrafoelenco"/>
              <w:ind w:left="32"/>
              <w:jc w:val="center"/>
              <w:rPr>
                <w:sz w:val="18"/>
                <w:szCs w:val="18"/>
              </w:rPr>
            </w:pPr>
          </w:p>
        </w:tc>
        <w:tc>
          <w:tcPr>
            <w:tcW w:w="448" w:type="dxa"/>
          </w:tcPr>
          <w:p w14:paraId="7B2202BA" w14:textId="77777777" w:rsidR="00DF01BA" w:rsidRPr="00EC0352" w:rsidRDefault="00DF01BA" w:rsidP="00BA3852">
            <w:pPr>
              <w:pStyle w:val="Paragrafoelenco"/>
              <w:ind w:left="32"/>
              <w:jc w:val="center"/>
              <w:rPr>
                <w:sz w:val="18"/>
                <w:szCs w:val="18"/>
              </w:rPr>
            </w:pPr>
          </w:p>
        </w:tc>
        <w:tc>
          <w:tcPr>
            <w:tcW w:w="453" w:type="dxa"/>
            <w:vAlign w:val="center"/>
          </w:tcPr>
          <w:p w14:paraId="62CF82D8" w14:textId="77777777" w:rsidR="00DF01BA" w:rsidRPr="00EC0352" w:rsidRDefault="00DF01BA" w:rsidP="00BA3852">
            <w:pPr>
              <w:pStyle w:val="Paragrafoelenco"/>
              <w:ind w:left="32"/>
              <w:jc w:val="center"/>
              <w:rPr>
                <w:sz w:val="18"/>
                <w:szCs w:val="18"/>
              </w:rPr>
            </w:pPr>
            <w:r>
              <w:rPr>
                <w:sz w:val="18"/>
                <w:szCs w:val="18"/>
              </w:rPr>
              <w:sym w:font="Wingdings" w:char="F075"/>
            </w:r>
          </w:p>
        </w:tc>
        <w:tc>
          <w:tcPr>
            <w:tcW w:w="454" w:type="dxa"/>
            <w:vAlign w:val="center"/>
          </w:tcPr>
          <w:p w14:paraId="4DDB7A40" w14:textId="77777777" w:rsidR="00DF01BA" w:rsidRPr="00EC0352" w:rsidRDefault="00DF01BA" w:rsidP="00BA3852">
            <w:pPr>
              <w:pStyle w:val="Paragrafoelenco"/>
              <w:ind w:left="32"/>
              <w:jc w:val="center"/>
              <w:rPr>
                <w:sz w:val="18"/>
                <w:szCs w:val="18"/>
              </w:rPr>
            </w:pPr>
          </w:p>
        </w:tc>
        <w:tc>
          <w:tcPr>
            <w:tcW w:w="452" w:type="dxa"/>
            <w:vAlign w:val="center"/>
          </w:tcPr>
          <w:p w14:paraId="77EDC4A9" w14:textId="77777777" w:rsidR="00DF01BA" w:rsidRPr="00EC0352" w:rsidRDefault="00DF01BA" w:rsidP="00BA3852">
            <w:pPr>
              <w:pStyle w:val="Paragrafoelenco"/>
              <w:ind w:left="32"/>
              <w:jc w:val="center"/>
              <w:rPr>
                <w:sz w:val="18"/>
                <w:szCs w:val="18"/>
              </w:rPr>
            </w:pPr>
          </w:p>
        </w:tc>
        <w:tc>
          <w:tcPr>
            <w:tcW w:w="541" w:type="dxa"/>
            <w:vAlign w:val="center"/>
          </w:tcPr>
          <w:p w14:paraId="779E784F" w14:textId="77777777" w:rsidR="00DF01BA" w:rsidRPr="00EC0352" w:rsidRDefault="00DF01BA" w:rsidP="00BA3852">
            <w:pPr>
              <w:pStyle w:val="Paragrafoelenco"/>
              <w:ind w:left="32"/>
              <w:jc w:val="center"/>
              <w:rPr>
                <w:sz w:val="18"/>
                <w:szCs w:val="18"/>
              </w:rPr>
            </w:pPr>
          </w:p>
        </w:tc>
        <w:tc>
          <w:tcPr>
            <w:tcW w:w="555" w:type="dxa"/>
            <w:vAlign w:val="center"/>
          </w:tcPr>
          <w:p w14:paraId="157A64B7" w14:textId="77777777" w:rsidR="00DF01BA" w:rsidRPr="00EC0352" w:rsidRDefault="00DF01BA" w:rsidP="00BA3852">
            <w:pPr>
              <w:pStyle w:val="Paragrafoelenco"/>
              <w:ind w:left="32"/>
              <w:jc w:val="center"/>
              <w:rPr>
                <w:sz w:val="18"/>
                <w:szCs w:val="18"/>
              </w:rPr>
            </w:pPr>
          </w:p>
        </w:tc>
        <w:tc>
          <w:tcPr>
            <w:tcW w:w="453" w:type="dxa"/>
            <w:vAlign w:val="center"/>
          </w:tcPr>
          <w:p w14:paraId="13767742" w14:textId="77777777" w:rsidR="00DF01BA" w:rsidRPr="00EC0352" w:rsidRDefault="00DF01BA" w:rsidP="00BA3852">
            <w:pPr>
              <w:pStyle w:val="Paragrafoelenco"/>
              <w:ind w:left="32"/>
              <w:jc w:val="center"/>
              <w:rPr>
                <w:sz w:val="18"/>
                <w:szCs w:val="18"/>
              </w:rPr>
            </w:pPr>
          </w:p>
        </w:tc>
      </w:tr>
    </w:tbl>
    <w:p w14:paraId="4515EA0D" w14:textId="77777777" w:rsidR="0043671F" w:rsidRPr="0043671F" w:rsidRDefault="0043671F" w:rsidP="0043671F">
      <w:pPr>
        <w:pStyle w:val="Titolo1"/>
      </w:pPr>
      <w:r w:rsidRPr="003C7E11">
        <w:t>Analisi dei rischi e piani di mitigazione</w:t>
      </w:r>
    </w:p>
    <w:p w14:paraId="0CCBC73B" w14:textId="2BDFD5B2" w:rsidR="0043671F" w:rsidRPr="003C7E11" w:rsidRDefault="0043671F" w:rsidP="0043671F">
      <w:pPr>
        <w:rPr>
          <w:b/>
        </w:rPr>
      </w:pPr>
      <w:r w:rsidRPr="003C7E11">
        <w:t xml:space="preserve">[da inserire solo per contratti di valore economico superiore ai 100,000.00 </w:t>
      </w:r>
      <w:proofErr w:type="gramStart"/>
      <w:r w:rsidRPr="003C7E11">
        <w:t>Euro</w:t>
      </w:r>
      <w:proofErr w:type="gramEnd"/>
      <w:r w:rsidRPr="003C7E11">
        <w:t>]</w:t>
      </w:r>
    </w:p>
    <w:p w14:paraId="00A6DED4" w14:textId="11585686" w:rsidR="0043671F" w:rsidRPr="003C7E11" w:rsidRDefault="0043671F" w:rsidP="0043671F">
      <w:r w:rsidRPr="003C7E11">
        <w:t>I seguenti rischi tecnico-scientifici sono stati individuati, accompagnati da un’analisi preventiva dei possibili piani per mitigarne l’impatto su</w:t>
      </w:r>
      <w:r>
        <w:t>llo SOW</w:t>
      </w:r>
      <w:r w:rsidRPr="003C7E11">
        <w:t>.</w:t>
      </w:r>
    </w:p>
    <w:p w14:paraId="1CBF2DEE" w14:textId="77777777" w:rsidR="0043671F" w:rsidRPr="003C7E11" w:rsidRDefault="0043671F" w:rsidP="0043671F"/>
    <w:tbl>
      <w:tblPr>
        <w:tblStyle w:val="Grigliatabella"/>
        <w:tblW w:w="9634" w:type="dxa"/>
        <w:jc w:val="center"/>
        <w:tblLook w:val="04A0" w:firstRow="1" w:lastRow="0" w:firstColumn="1" w:lastColumn="0" w:noHBand="0" w:noVBand="1"/>
      </w:tblPr>
      <w:tblGrid>
        <w:gridCol w:w="1443"/>
        <w:gridCol w:w="2521"/>
        <w:gridCol w:w="5670"/>
      </w:tblGrid>
      <w:tr w:rsidR="0043671F" w:rsidRPr="003C7E11" w14:paraId="510B01AD" w14:textId="77777777" w:rsidTr="0043671F">
        <w:trPr>
          <w:jc w:val="center"/>
        </w:trPr>
        <w:tc>
          <w:tcPr>
            <w:tcW w:w="1443" w:type="dxa"/>
            <w:shd w:val="clear" w:color="auto" w:fill="BFBFBF" w:themeFill="background1" w:themeFillShade="BF"/>
          </w:tcPr>
          <w:p w14:paraId="6D51BECE" w14:textId="77777777" w:rsidR="0043671F" w:rsidRPr="003C7E11" w:rsidRDefault="0043671F" w:rsidP="0043671F">
            <w:r w:rsidRPr="003C7E11">
              <w:t>WP</w:t>
            </w:r>
          </w:p>
        </w:tc>
        <w:tc>
          <w:tcPr>
            <w:tcW w:w="2521" w:type="dxa"/>
            <w:shd w:val="clear" w:color="auto" w:fill="BFBFBF" w:themeFill="background1" w:themeFillShade="BF"/>
          </w:tcPr>
          <w:p w14:paraId="7411C4C7" w14:textId="77777777" w:rsidR="0043671F" w:rsidRPr="003C7E11" w:rsidRDefault="0043671F" w:rsidP="0043671F">
            <w:r w:rsidRPr="003C7E11">
              <w:t>Rischio</w:t>
            </w:r>
          </w:p>
        </w:tc>
        <w:tc>
          <w:tcPr>
            <w:tcW w:w="5670" w:type="dxa"/>
            <w:shd w:val="clear" w:color="auto" w:fill="BFBFBF" w:themeFill="background1" w:themeFillShade="BF"/>
          </w:tcPr>
          <w:p w14:paraId="68B70A17" w14:textId="3E1D9812" w:rsidR="0043671F" w:rsidRPr="003C7E11" w:rsidRDefault="0043671F" w:rsidP="0043671F">
            <w:r>
              <w:t>Azioni da implementare</w:t>
            </w:r>
            <w:r w:rsidRPr="003C7E11">
              <w:t xml:space="preserve"> per mitigare il rischio</w:t>
            </w:r>
          </w:p>
        </w:tc>
      </w:tr>
      <w:tr w:rsidR="0043671F" w:rsidRPr="003C7E11" w14:paraId="7AB19F74" w14:textId="77777777" w:rsidTr="0043671F">
        <w:trPr>
          <w:jc w:val="center"/>
        </w:trPr>
        <w:tc>
          <w:tcPr>
            <w:tcW w:w="1443" w:type="dxa"/>
          </w:tcPr>
          <w:p w14:paraId="2E4C2436" w14:textId="77777777" w:rsidR="0043671F" w:rsidRPr="003C7E11" w:rsidRDefault="0043671F" w:rsidP="0043671F">
            <w:r w:rsidRPr="003C7E11">
              <w:t>…….</w:t>
            </w:r>
          </w:p>
        </w:tc>
        <w:tc>
          <w:tcPr>
            <w:tcW w:w="2521" w:type="dxa"/>
          </w:tcPr>
          <w:p w14:paraId="3A1607B4" w14:textId="77777777" w:rsidR="0043671F" w:rsidRPr="003C7E11" w:rsidRDefault="0043671F" w:rsidP="0043671F">
            <w:r w:rsidRPr="003C7E11">
              <w:t>…..</w:t>
            </w:r>
          </w:p>
        </w:tc>
        <w:tc>
          <w:tcPr>
            <w:tcW w:w="5670" w:type="dxa"/>
          </w:tcPr>
          <w:p w14:paraId="7A32674B" w14:textId="77777777" w:rsidR="0043671F" w:rsidRPr="003C7E11" w:rsidRDefault="0043671F" w:rsidP="0043671F">
            <w:r w:rsidRPr="003C7E11">
              <w:t>….</w:t>
            </w:r>
          </w:p>
        </w:tc>
      </w:tr>
      <w:tr w:rsidR="0043671F" w:rsidRPr="003C7E11" w14:paraId="2C32DF66" w14:textId="77777777" w:rsidTr="0043671F">
        <w:trPr>
          <w:jc w:val="center"/>
        </w:trPr>
        <w:tc>
          <w:tcPr>
            <w:tcW w:w="1443" w:type="dxa"/>
          </w:tcPr>
          <w:p w14:paraId="0B3F250C" w14:textId="77777777" w:rsidR="0043671F" w:rsidRPr="003C7E11" w:rsidRDefault="0043671F" w:rsidP="0043671F"/>
        </w:tc>
        <w:tc>
          <w:tcPr>
            <w:tcW w:w="2521" w:type="dxa"/>
          </w:tcPr>
          <w:p w14:paraId="107CF33C" w14:textId="77777777" w:rsidR="0043671F" w:rsidRPr="003C7E11" w:rsidRDefault="0043671F" w:rsidP="0043671F"/>
        </w:tc>
        <w:tc>
          <w:tcPr>
            <w:tcW w:w="5670" w:type="dxa"/>
          </w:tcPr>
          <w:p w14:paraId="248C0F47" w14:textId="77777777" w:rsidR="0043671F" w:rsidRPr="003C7E11" w:rsidRDefault="0043671F" w:rsidP="0043671F"/>
        </w:tc>
      </w:tr>
      <w:tr w:rsidR="0043671F" w:rsidRPr="003C7E11" w14:paraId="557A7216" w14:textId="77777777" w:rsidTr="0043671F">
        <w:trPr>
          <w:jc w:val="center"/>
        </w:trPr>
        <w:tc>
          <w:tcPr>
            <w:tcW w:w="1443" w:type="dxa"/>
          </w:tcPr>
          <w:p w14:paraId="36B12645" w14:textId="77777777" w:rsidR="0043671F" w:rsidRPr="003C7E11" w:rsidRDefault="0043671F" w:rsidP="0043671F"/>
        </w:tc>
        <w:tc>
          <w:tcPr>
            <w:tcW w:w="2521" w:type="dxa"/>
          </w:tcPr>
          <w:p w14:paraId="4515F337" w14:textId="77777777" w:rsidR="0043671F" w:rsidRPr="003C7E11" w:rsidRDefault="0043671F" w:rsidP="0043671F"/>
        </w:tc>
        <w:tc>
          <w:tcPr>
            <w:tcW w:w="5670" w:type="dxa"/>
          </w:tcPr>
          <w:p w14:paraId="76207020" w14:textId="77777777" w:rsidR="0043671F" w:rsidRPr="003C7E11" w:rsidRDefault="0043671F" w:rsidP="0043671F"/>
        </w:tc>
      </w:tr>
      <w:tr w:rsidR="0043671F" w:rsidRPr="003C7E11" w14:paraId="1B44A503" w14:textId="77777777" w:rsidTr="0043671F">
        <w:trPr>
          <w:jc w:val="center"/>
        </w:trPr>
        <w:tc>
          <w:tcPr>
            <w:tcW w:w="1443" w:type="dxa"/>
          </w:tcPr>
          <w:p w14:paraId="55779693" w14:textId="77777777" w:rsidR="0043671F" w:rsidRPr="003C7E11" w:rsidRDefault="0043671F" w:rsidP="0043671F"/>
        </w:tc>
        <w:tc>
          <w:tcPr>
            <w:tcW w:w="2521" w:type="dxa"/>
          </w:tcPr>
          <w:p w14:paraId="67D86469" w14:textId="77777777" w:rsidR="0043671F" w:rsidRPr="003C7E11" w:rsidRDefault="0043671F" w:rsidP="0043671F"/>
        </w:tc>
        <w:tc>
          <w:tcPr>
            <w:tcW w:w="5670" w:type="dxa"/>
          </w:tcPr>
          <w:p w14:paraId="7390F645" w14:textId="77777777" w:rsidR="0043671F" w:rsidRPr="003C7E11" w:rsidRDefault="0043671F" w:rsidP="0043671F"/>
        </w:tc>
      </w:tr>
      <w:tr w:rsidR="0043671F" w:rsidRPr="003C7E11" w14:paraId="33BD205D" w14:textId="77777777" w:rsidTr="0043671F">
        <w:trPr>
          <w:jc w:val="center"/>
        </w:trPr>
        <w:tc>
          <w:tcPr>
            <w:tcW w:w="1443" w:type="dxa"/>
          </w:tcPr>
          <w:p w14:paraId="337B25F4" w14:textId="77777777" w:rsidR="0043671F" w:rsidRPr="003C7E11" w:rsidRDefault="0043671F" w:rsidP="0043671F"/>
        </w:tc>
        <w:tc>
          <w:tcPr>
            <w:tcW w:w="2521" w:type="dxa"/>
          </w:tcPr>
          <w:p w14:paraId="166BCE85" w14:textId="77777777" w:rsidR="0043671F" w:rsidRPr="003C7E11" w:rsidRDefault="0043671F" w:rsidP="0043671F"/>
        </w:tc>
        <w:tc>
          <w:tcPr>
            <w:tcW w:w="5670" w:type="dxa"/>
          </w:tcPr>
          <w:p w14:paraId="40DE85BB" w14:textId="77777777" w:rsidR="0043671F" w:rsidRPr="003C7E11" w:rsidRDefault="0043671F" w:rsidP="0043671F"/>
        </w:tc>
      </w:tr>
      <w:tr w:rsidR="0043671F" w:rsidRPr="003C7E11" w14:paraId="5C964C47" w14:textId="77777777" w:rsidTr="0043671F">
        <w:trPr>
          <w:jc w:val="center"/>
        </w:trPr>
        <w:tc>
          <w:tcPr>
            <w:tcW w:w="1443" w:type="dxa"/>
          </w:tcPr>
          <w:p w14:paraId="798F69EC" w14:textId="77777777" w:rsidR="0043671F" w:rsidRPr="003C7E11" w:rsidRDefault="0043671F" w:rsidP="0043671F"/>
        </w:tc>
        <w:tc>
          <w:tcPr>
            <w:tcW w:w="2521" w:type="dxa"/>
          </w:tcPr>
          <w:p w14:paraId="0DDF7048" w14:textId="77777777" w:rsidR="0043671F" w:rsidRPr="003C7E11" w:rsidRDefault="0043671F" w:rsidP="0043671F"/>
        </w:tc>
        <w:tc>
          <w:tcPr>
            <w:tcW w:w="5670" w:type="dxa"/>
          </w:tcPr>
          <w:p w14:paraId="4FE34336" w14:textId="77777777" w:rsidR="0043671F" w:rsidRPr="003C7E11" w:rsidRDefault="0043671F" w:rsidP="0043671F"/>
        </w:tc>
      </w:tr>
      <w:tr w:rsidR="0043671F" w:rsidRPr="003C7E11" w14:paraId="41577109" w14:textId="77777777" w:rsidTr="0043671F">
        <w:trPr>
          <w:jc w:val="center"/>
        </w:trPr>
        <w:tc>
          <w:tcPr>
            <w:tcW w:w="1443" w:type="dxa"/>
          </w:tcPr>
          <w:p w14:paraId="0CF91B95" w14:textId="77777777" w:rsidR="0043671F" w:rsidRPr="003C7E11" w:rsidRDefault="0043671F" w:rsidP="0043671F"/>
        </w:tc>
        <w:tc>
          <w:tcPr>
            <w:tcW w:w="2521" w:type="dxa"/>
          </w:tcPr>
          <w:p w14:paraId="4BA3EA29" w14:textId="77777777" w:rsidR="0043671F" w:rsidRPr="003C7E11" w:rsidRDefault="0043671F" w:rsidP="0043671F"/>
        </w:tc>
        <w:tc>
          <w:tcPr>
            <w:tcW w:w="5670" w:type="dxa"/>
          </w:tcPr>
          <w:p w14:paraId="6A5B0839" w14:textId="77777777" w:rsidR="0043671F" w:rsidRPr="003C7E11" w:rsidRDefault="0043671F" w:rsidP="0043671F"/>
        </w:tc>
      </w:tr>
    </w:tbl>
    <w:p w14:paraId="5A3679A8" w14:textId="55D522A9" w:rsidR="003C7E11" w:rsidRPr="00471F49" w:rsidRDefault="00A71780" w:rsidP="00471F49">
      <w:pPr>
        <w:pStyle w:val="Titolo1"/>
      </w:pPr>
      <w:r>
        <w:t>Corrispettivo</w:t>
      </w:r>
    </w:p>
    <w:p w14:paraId="1898C760" w14:textId="7071F1B2" w:rsidR="007869E1" w:rsidRDefault="003C7E11" w:rsidP="007869E1">
      <w:r w:rsidRPr="003C7E11">
        <w:t xml:space="preserve">Il </w:t>
      </w:r>
      <w:r w:rsidR="00A71780">
        <w:t>corrispettivo</w:t>
      </w:r>
      <w:r w:rsidRPr="003C7E11">
        <w:t xml:space="preserve"> complessivo delle attività previste nei WP di cui sopra è</w:t>
      </w:r>
    </w:p>
    <w:p w14:paraId="70F9604D" w14:textId="126687D3" w:rsidR="003C7E11" w:rsidRDefault="007869E1" w:rsidP="007869E1">
      <w:r>
        <w:t>WP 1:</w:t>
      </w:r>
      <w:r w:rsidR="003C7E11" w:rsidRPr="003C7E11">
        <w:t xml:space="preserve"> …</w:t>
      </w:r>
      <w:proofErr w:type="gramStart"/>
      <w:r w:rsidR="003C7E11" w:rsidRPr="003C7E11">
        <w:t>…</w:t>
      </w:r>
      <w:r w:rsidR="003C7E11" w:rsidRPr="007869E1">
        <w:rPr>
          <w:rFonts w:cstheme="minorBidi"/>
        </w:rPr>
        <w:t>,</w:t>
      </w:r>
      <w:r>
        <w:rPr>
          <w:rFonts w:cstheme="minorBidi"/>
        </w:rPr>
        <w:t>.</w:t>
      </w:r>
      <w:r w:rsidR="003C7E11" w:rsidRPr="007869E1">
        <w:rPr>
          <w:rFonts w:cstheme="minorBidi"/>
        </w:rPr>
        <w:t>.</w:t>
      </w:r>
      <w:proofErr w:type="gramEnd"/>
      <w:r w:rsidR="003C7E11" w:rsidRPr="007869E1">
        <w:rPr>
          <w:rFonts w:cstheme="minorBidi"/>
        </w:rPr>
        <w:t xml:space="preserve"> </w:t>
      </w:r>
      <w:r w:rsidR="003C7E11" w:rsidRPr="003C7E11">
        <w:t>Euro</w:t>
      </w:r>
    </w:p>
    <w:p w14:paraId="027557BD" w14:textId="543601B7" w:rsidR="007869E1" w:rsidRDefault="007869E1" w:rsidP="007869E1">
      <w:r>
        <w:t>WP2:</w:t>
      </w:r>
      <w:r w:rsidRPr="007869E1">
        <w:t xml:space="preserve"> </w:t>
      </w:r>
      <w:r w:rsidRPr="003C7E11">
        <w:t>…</w:t>
      </w:r>
      <w:proofErr w:type="gramStart"/>
      <w:r w:rsidRPr="003C7E11">
        <w:t>…</w:t>
      </w:r>
      <w:r w:rsidRPr="007869E1">
        <w:rPr>
          <w:rFonts w:cstheme="minorBidi"/>
        </w:rPr>
        <w:t>,</w:t>
      </w:r>
      <w:r>
        <w:rPr>
          <w:rFonts w:cstheme="minorBidi"/>
        </w:rPr>
        <w:t>.</w:t>
      </w:r>
      <w:r w:rsidRPr="007869E1">
        <w:rPr>
          <w:rFonts w:cstheme="minorBidi"/>
        </w:rPr>
        <w:t>.</w:t>
      </w:r>
      <w:proofErr w:type="gramEnd"/>
      <w:r w:rsidRPr="007869E1">
        <w:rPr>
          <w:rFonts w:cstheme="minorBidi"/>
        </w:rPr>
        <w:t xml:space="preserve"> </w:t>
      </w:r>
      <w:r w:rsidRPr="003C7E11">
        <w:t>Euro</w:t>
      </w:r>
    </w:p>
    <w:p w14:paraId="36ECAD23" w14:textId="564EE2FD" w:rsidR="007869E1" w:rsidRDefault="007869E1" w:rsidP="007869E1">
      <w:r>
        <w:t>…</w:t>
      </w:r>
    </w:p>
    <w:p w14:paraId="2B66F4AE" w14:textId="489198AA" w:rsidR="007869E1" w:rsidRDefault="007869E1" w:rsidP="007869E1">
      <w:r>
        <w:t>Più IVA se dovuta</w:t>
      </w:r>
    </w:p>
    <w:p w14:paraId="43781A3B" w14:textId="77777777" w:rsidR="007869E1" w:rsidRPr="003C7E11" w:rsidRDefault="007869E1" w:rsidP="007869E1">
      <w:pPr>
        <w:pStyle w:val="Titolo1"/>
      </w:pPr>
      <w:r w:rsidRPr="003C7E11">
        <w:t>Termini di Pagamento</w:t>
      </w:r>
    </w:p>
    <w:p w14:paraId="046F7808" w14:textId="019E42D5" w:rsidR="007869E1" w:rsidRDefault="00A71780" w:rsidP="0090102E">
      <w:pPr>
        <w:pStyle w:val="ArticoloComma"/>
        <w:numPr>
          <w:ilvl w:val="0"/>
          <w:numId w:val="0"/>
        </w:numPr>
      </w:pPr>
      <w:bookmarkStart w:id="18" w:name="_Ref29375878"/>
      <w:r>
        <w:t xml:space="preserve">Vista la </w:t>
      </w:r>
      <w:r w:rsidR="00A86420">
        <w:t xml:space="preserve">nota </w:t>
      </w:r>
      <w:r>
        <w:t xml:space="preserve">natura “a </w:t>
      </w:r>
      <w:r w:rsidR="00A86420">
        <w:t>consuntivo</w:t>
      </w:r>
      <w:r>
        <w:t xml:space="preserve">” del </w:t>
      </w:r>
      <w:r w:rsidR="00A86420">
        <w:t>co-finanziamento</w:t>
      </w:r>
      <w:r>
        <w:t xml:space="preserve"> per il </w:t>
      </w:r>
      <w:r w:rsidR="00A86420">
        <w:t>progetto</w:t>
      </w:r>
      <w:r>
        <w:t xml:space="preserve"> IRISS, </w:t>
      </w:r>
      <w:r w:rsidR="007869E1">
        <w:t xml:space="preserve">SMACT </w:t>
      </w:r>
      <w:r>
        <w:t>agevolerà il Cliente inviando</w:t>
      </w:r>
      <w:r w:rsidR="007869E1">
        <w:t xml:space="preserve"> fattura pro-forma in </w:t>
      </w:r>
      <w:del w:id="19" w:author="Autore">
        <w:r w:rsidR="007869E1" w:rsidDel="00DB3716">
          <w:delText xml:space="preserve">conformità </w:delText>
        </w:r>
      </w:del>
      <w:ins w:id="20" w:author="Autore">
        <w:r w:rsidR="00DB3716">
          <w:t>corrispondenza</w:t>
        </w:r>
        <w:r w:rsidR="00DB3716">
          <w:t xml:space="preserve"> </w:t>
        </w:r>
      </w:ins>
      <w:r w:rsidR="007869E1">
        <w:t>alle scadenze di rendicontazione</w:t>
      </w:r>
      <w:ins w:id="21" w:author="Autore">
        <w:r w:rsidR="00DB3716">
          <w:t xml:space="preserve"> che verranno comunicate dal Cliente</w:t>
        </w:r>
      </w:ins>
      <w:del w:id="22" w:author="Autore">
        <w:r>
          <w:delText xml:space="preserve"> così definite:</w:delText>
        </w:r>
      </w:del>
      <w:ins w:id="23" w:author="Autore">
        <w:r w:rsidR="0090102E">
          <w:t>.</w:t>
        </w:r>
      </w:ins>
    </w:p>
    <w:p w14:paraId="4AA54F19" w14:textId="77777777" w:rsidR="00A71780" w:rsidRDefault="00A71780" w:rsidP="00A71780">
      <w:pPr>
        <w:pStyle w:val="ArticoloComma"/>
        <w:numPr>
          <w:ilvl w:val="0"/>
          <w:numId w:val="19"/>
        </w:numPr>
        <w:rPr>
          <w:del w:id="24" w:author="Autore"/>
        </w:rPr>
      </w:pPr>
      <w:del w:id="25" w:author="Autore">
        <w:r>
          <w:delText>Prima rendicontazione: ….,00 Euro a ____riferimento temporale____;</w:delText>
        </w:r>
      </w:del>
    </w:p>
    <w:p w14:paraId="5785DDE6" w14:textId="5E7FE696" w:rsidR="0090102E" w:rsidDel="00DB3716" w:rsidRDefault="0043671F" w:rsidP="0090102E">
      <w:pPr>
        <w:pStyle w:val="ArticoloComma"/>
        <w:numPr>
          <w:ilvl w:val="0"/>
          <w:numId w:val="0"/>
        </w:numPr>
        <w:rPr>
          <w:del w:id="26" w:author="Autore"/>
        </w:rPr>
        <w:pPrChange w:id="27" w:author="Luca Fabbri" w:date="2020-04-01T16:23:00Z">
          <w:pPr>
            <w:pStyle w:val="ArticoloComma"/>
            <w:numPr>
              <w:ilvl w:val="0"/>
              <w:numId w:val="19"/>
            </w:numPr>
            <w:ind w:left="720" w:hanging="360"/>
          </w:pPr>
        </w:pPrChange>
      </w:pPr>
      <w:del w:id="28" w:author="Autore">
        <w:r w:rsidDel="00DB3716">
          <w:delText>R</w:delText>
        </w:r>
        <w:r w:rsidR="00A71780" w:rsidDel="00DB3716">
          <w:delText>endicontazione</w:delText>
        </w:r>
        <w:r w:rsidDel="00DB3716">
          <w:delText xml:space="preserve"> a saldo</w:delText>
        </w:r>
        <w:r w:rsidR="00A71780" w:rsidDel="00DB3716">
          <w:delText>: ….,00 Euro a fine progetto</w:delText>
        </w:r>
        <w:r w:rsidR="007869E1" w:rsidDel="00DB3716">
          <w:delText>.</w:delText>
        </w:r>
      </w:del>
    </w:p>
    <w:p w14:paraId="44B9FE22" w14:textId="486571FF" w:rsidR="00A71780" w:rsidRDefault="00A71780" w:rsidP="007869E1">
      <w:r>
        <w:t>Tali fatture “pro-forma” potranno essere utilizzate dal Cliente per la rendicontazione del progetto.</w:t>
      </w:r>
    </w:p>
    <w:p w14:paraId="7C13EB26" w14:textId="77777777" w:rsidR="00A71780" w:rsidRDefault="00A71780" w:rsidP="007869E1"/>
    <w:p w14:paraId="70633233" w14:textId="1EBAFA4C" w:rsidR="00A71780" w:rsidRDefault="007869E1" w:rsidP="007869E1">
      <w:r>
        <w:t>A</w:t>
      </w:r>
      <w:r w:rsidRPr="00D30917">
        <w:t xml:space="preserve">ll’avvenuto </w:t>
      </w:r>
      <w:r>
        <w:t xml:space="preserve">accredito </w:t>
      </w:r>
      <w:r w:rsidRPr="00D30917">
        <w:t>da</w:t>
      </w:r>
      <w:r>
        <w:t xml:space="preserve"> parte del </w:t>
      </w:r>
      <w:r w:rsidRPr="00D30917">
        <w:t>Ministero</w:t>
      </w:r>
      <w:r>
        <w:t xml:space="preserve"> dello Sviluppo Economico di una </w:t>
      </w:r>
      <w:r w:rsidRPr="00A85C95">
        <w:rPr>
          <w:i/>
        </w:rPr>
        <w:t>tranche</w:t>
      </w:r>
      <w:r w:rsidRPr="00D30917">
        <w:t xml:space="preserve"> </w:t>
      </w:r>
      <w:r>
        <w:t>di</w:t>
      </w:r>
      <w:r w:rsidRPr="00D30917">
        <w:t xml:space="preserve"> finanziamento</w:t>
      </w:r>
      <w:r>
        <w:t xml:space="preserve">, SMACT invierà al Cliente fattura che sarà </w:t>
      </w:r>
      <w:r w:rsidR="00A71780">
        <w:t xml:space="preserve">immediatamente </w:t>
      </w:r>
      <w:r>
        <w:t xml:space="preserve">pagabile </w:t>
      </w:r>
      <w:r w:rsidR="00A71780">
        <w:t xml:space="preserve">e il cui pagamento costituirà perfezionamento della rendicontazione e potrà quindi abilitare </w:t>
      </w:r>
      <w:r w:rsidR="008102C2">
        <w:t>l’erogazione effettiva</w:t>
      </w:r>
      <w:r w:rsidR="00A71780">
        <w:t xml:space="preserve"> del contributo</w:t>
      </w:r>
      <w:r w:rsidRPr="00D30917">
        <w:t>.</w:t>
      </w:r>
    </w:p>
    <w:p w14:paraId="3D04C6DE" w14:textId="77777777" w:rsidR="00A71780" w:rsidRDefault="00A71780" w:rsidP="007869E1"/>
    <w:p w14:paraId="462C3761" w14:textId="0687E1D1" w:rsidR="00A71780" w:rsidRDefault="00E801AB" w:rsidP="007869E1">
      <w:r>
        <w:t>Il Cliente terrà SMACT indenne da</w:t>
      </w:r>
      <w:r w:rsidR="00A71780">
        <w:t xml:space="preserve"> eventuali errori o omissioni del Cliente</w:t>
      </w:r>
      <w:r>
        <w:t xml:space="preserve"> stesso</w:t>
      </w:r>
      <w:r w:rsidR="00A71780">
        <w:t xml:space="preserve"> nella</w:t>
      </w:r>
      <w:r>
        <w:t xml:space="preserve"> gestione o</w:t>
      </w:r>
      <w:r w:rsidR="00A71780">
        <w:t xml:space="preserve"> rendicontazione del progetto che inibiscano l’erogazione del co-finanziamento da parte del Ministero dello Sviluppo Economico</w:t>
      </w:r>
      <w:r>
        <w:t>, e</w:t>
      </w:r>
      <w:r w:rsidR="00A71780">
        <w:t xml:space="preserve"> </w:t>
      </w:r>
      <w:r>
        <w:t xml:space="preserve">in tal caso </w:t>
      </w:r>
      <w:r w:rsidR="00A71780">
        <w:t>si impegna</w:t>
      </w:r>
      <w:r>
        <w:t xml:space="preserve"> </w:t>
      </w:r>
      <w:r w:rsidR="00A71780">
        <w:t>a riconoscere in ogni caso a SMACT il corrispettivo sopra definito</w:t>
      </w:r>
      <w:r>
        <w:t xml:space="preserve"> entro 60 giorni fine mese data fattura.</w:t>
      </w:r>
    </w:p>
    <w:p w14:paraId="25EEB837" w14:textId="4B660B9B" w:rsidR="00DB63F5" w:rsidRDefault="00DB63F5" w:rsidP="007869E1">
      <w:pPr>
        <w:rPr>
          <w:ins w:id="29" w:author="Autore"/>
        </w:rPr>
      </w:pPr>
    </w:p>
    <w:bookmarkEnd w:id="18"/>
    <w:p w14:paraId="20AAEC73" w14:textId="338FC5B5" w:rsidR="005F59B4" w:rsidRPr="00036FED" w:rsidRDefault="005F59B4" w:rsidP="005F59B4">
      <w:pPr>
        <w:rPr>
          <w:ins w:id="30" w:author="Autore"/>
        </w:rPr>
      </w:pPr>
      <w:ins w:id="31" w:author="Autore">
        <w:r w:rsidRPr="006C59DB">
          <w:t xml:space="preserve">Ai sensi della L. 27 dicembre 2017 n. 205, dette fatture </w:t>
        </w:r>
        <w:r w:rsidR="00DB3716">
          <w:t>saranno</w:t>
        </w:r>
        <w:r w:rsidRPr="006C59DB">
          <w:t xml:space="preserve"> emesse in formato elettronico e riport</w:t>
        </w:r>
        <w:r w:rsidR="00DB3716">
          <w:t>eranno</w:t>
        </w:r>
        <w:r w:rsidRPr="006C59DB">
          <w:t xml:space="preserve"> il Codice Univoco </w:t>
        </w:r>
        <w:r w:rsidRPr="000E0846">
          <w:rPr>
            <w:highlight w:val="yellow"/>
          </w:rPr>
          <w:t>_____________.</w:t>
        </w:r>
      </w:ins>
    </w:p>
    <w:p w14:paraId="583DB764" w14:textId="3958F0CF" w:rsidR="005F59B4" w:rsidRDefault="005F59B4" w:rsidP="005F59B4">
      <w:pPr>
        <w:rPr>
          <w:ins w:id="32" w:author="Autore"/>
        </w:rPr>
      </w:pPr>
    </w:p>
    <w:p w14:paraId="2A6988A2" w14:textId="05C828E1" w:rsidR="006E5B25" w:rsidRPr="00395793" w:rsidRDefault="006E5B25" w:rsidP="006E5B25">
      <w:pPr>
        <w:pStyle w:val="Titolo1"/>
        <w:rPr>
          <w:ins w:id="33" w:author="Autore"/>
        </w:rPr>
      </w:pPr>
      <w:ins w:id="34" w:author="Autore">
        <w:r>
          <w:t>COMUNICAZION</w:t>
        </w:r>
        <w:r w:rsidR="000E7F47">
          <w:t>I</w:t>
        </w:r>
      </w:ins>
    </w:p>
    <w:p w14:paraId="10A81CD9" w14:textId="660FB5A2" w:rsidR="006E5B25" w:rsidRDefault="005F59B4" w:rsidP="005F59B4">
      <w:pPr>
        <w:rPr>
          <w:ins w:id="35" w:author="Autore"/>
        </w:rPr>
      </w:pPr>
      <w:ins w:id="36" w:author="Autore">
        <w:r w:rsidRPr="00036FED">
          <w:t xml:space="preserve">Le relazioni e tutta la corrispondenza tecnica </w:t>
        </w:r>
        <w:r w:rsidR="006E5B25">
          <w:t>da SMACT verso il Cliente verranno</w:t>
        </w:r>
        <w:r w:rsidRPr="00036FED">
          <w:t xml:space="preserve"> inoltrate al seguente indirizzo: </w:t>
        </w:r>
        <w:r w:rsidRPr="000E0846">
          <w:rPr>
            <w:highlight w:val="yellow"/>
          </w:rPr>
          <w:t>……….</w:t>
        </w:r>
      </w:ins>
    </w:p>
    <w:p w14:paraId="1E8986CE" w14:textId="2B9770F6" w:rsidR="00E55057" w:rsidRDefault="00E55057" w:rsidP="00E55057">
      <w:pPr>
        <w:rPr>
          <w:ins w:id="37" w:author="Autore"/>
        </w:rPr>
      </w:pPr>
      <w:ins w:id="38" w:author="Autore">
        <w:r>
          <w:t xml:space="preserve">Per il Cliente il referente è </w:t>
        </w:r>
        <w:r w:rsidRPr="000E0846">
          <w:rPr>
            <w:highlight w:val="yellow"/>
          </w:rPr>
          <w:t>……….</w:t>
        </w:r>
      </w:ins>
    </w:p>
    <w:p w14:paraId="03B7EC8F" w14:textId="1D05445C" w:rsidR="00E55057" w:rsidRDefault="00E55057" w:rsidP="005F59B4">
      <w:pPr>
        <w:rPr>
          <w:ins w:id="39" w:author="Autore"/>
        </w:rPr>
      </w:pPr>
    </w:p>
    <w:p w14:paraId="445EFE95" w14:textId="10046DD4" w:rsidR="006E5B25" w:rsidRDefault="005F59B4" w:rsidP="005F59B4">
      <w:pPr>
        <w:rPr>
          <w:ins w:id="40" w:author="Autore"/>
        </w:rPr>
      </w:pPr>
      <w:ins w:id="41" w:author="Autore">
        <w:r>
          <w:t xml:space="preserve">La corrispondenza del Cliente verso SMACT </w:t>
        </w:r>
        <w:proofErr w:type="spellStart"/>
        <w:r>
          <w:t>è</w:t>
        </w:r>
        <w:r w:rsidR="006E5B25">
          <w:t>verrà</w:t>
        </w:r>
        <w:proofErr w:type="spellEnd"/>
        <w:r>
          <w:t xml:space="preserve"> inoltrata al seguente indirizzo di posta elettronica certificata </w:t>
        </w:r>
        <w:r w:rsidR="001171F7">
          <w:fldChar w:fldCharType="begin"/>
        </w:r>
        <w:r w:rsidR="001171F7">
          <w:instrText xml:space="preserve"> HYPERLINK "mailto:smact.competen</w:instrText>
        </w:r>
        <w:r w:rsidR="001171F7">
          <w:instrText xml:space="preserve">cecenter@legalmail.it" </w:instrText>
        </w:r>
        <w:r w:rsidR="001171F7">
          <w:fldChar w:fldCharType="separate"/>
        </w:r>
        <w:r w:rsidRPr="00C9282B">
          <w:rPr>
            <w:rStyle w:val="Collegamentoipertestuale"/>
          </w:rPr>
          <w:t>smact.compete</w:t>
        </w:r>
        <w:r w:rsidRPr="00C9282B">
          <w:rPr>
            <w:rStyle w:val="Collegamentoipertestuale"/>
          </w:rPr>
          <w:t>n</w:t>
        </w:r>
        <w:r w:rsidRPr="00C9282B">
          <w:rPr>
            <w:rStyle w:val="Collegamentoipertestuale"/>
          </w:rPr>
          <w:t>cecenter@legalmail.i</w:t>
        </w:r>
        <w:r w:rsidRPr="00C9282B">
          <w:rPr>
            <w:rStyle w:val="Collegamentoipertestuale"/>
          </w:rPr>
          <w:t>t</w:t>
        </w:r>
        <w:r w:rsidR="001171F7">
          <w:rPr>
            <w:rStyle w:val="Collegamentoipertestuale"/>
          </w:rPr>
          <w:fldChar w:fldCharType="end"/>
        </w:r>
        <w:r>
          <w:t xml:space="preserve"> oppure all’indirizzo fisico SMACT Società Consortile per Azioni, Fondamenta San Giobbe, Cannaregio 873, 30121, Venezia.</w:t>
        </w:r>
      </w:ins>
    </w:p>
    <w:p w14:paraId="0D1959B8" w14:textId="65545709" w:rsidR="00E55057" w:rsidRDefault="00E55057" w:rsidP="00E55057">
      <w:pPr>
        <w:rPr>
          <w:ins w:id="42" w:author="Autore"/>
        </w:rPr>
      </w:pPr>
      <w:ins w:id="43" w:author="Autore">
        <w:r>
          <w:t>Per SMACT il re</w:t>
        </w:r>
        <w:r>
          <w:t>ferente è l’ing. Luca Fabbri.</w:t>
        </w:r>
      </w:ins>
    </w:p>
    <w:p w14:paraId="45D39451" w14:textId="2AEA82FD" w:rsidR="001F15B0" w:rsidRPr="00120A45" w:rsidRDefault="00E0772F" w:rsidP="001F5E19">
      <w:pPr>
        <w:pStyle w:val="Titolo1"/>
        <w:rPr>
          <w:ins w:id="44" w:author="Autore"/>
        </w:rPr>
      </w:pPr>
      <w:ins w:id="45" w:author="Autore">
        <w:r w:rsidRPr="00120A45">
          <w:t>Protezione dei dati</w:t>
        </w:r>
      </w:ins>
    </w:p>
    <w:p w14:paraId="0F6EB676" w14:textId="6E9C2832" w:rsidR="00CC3A45" w:rsidRPr="00120A45" w:rsidRDefault="00CC3A45" w:rsidP="00CC3A45">
      <w:pPr>
        <w:rPr>
          <w:ins w:id="46" w:author="Autore"/>
        </w:rPr>
      </w:pPr>
      <w:ins w:id="47" w:author="Autore">
        <w:r w:rsidRPr="00120A45">
          <w:t xml:space="preserve">Titolari del trattamento dei dati personali sono, rispettivamente, </w:t>
        </w:r>
        <w:r w:rsidR="001D0D3D" w:rsidRPr="00120A45">
          <w:t xml:space="preserve">SMACT scpa </w:t>
        </w:r>
        <w:r w:rsidRPr="00120A45">
          <w:t xml:space="preserve">nella persona del proprio Legale rappresentante pro tempore, ed il </w:t>
        </w:r>
        <w:r w:rsidR="00464743" w:rsidRPr="00120A45">
          <w:t>Cliente</w:t>
        </w:r>
        <w:r w:rsidRPr="00120A45">
          <w:t>, nella persona del proprio Legale rappresentante pro tempore.</w:t>
        </w:r>
      </w:ins>
    </w:p>
    <w:p w14:paraId="77BF05C4" w14:textId="77777777" w:rsidR="00C7419E" w:rsidRPr="00120A45" w:rsidRDefault="00C7419E" w:rsidP="00CC3A45">
      <w:pPr>
        <w:rPr>
          <w:ins w:id="48" w:author="Autore"/>
        </w:rPr>
      </w:pPr>
    </w:p>
    <w:p w14:paraId="01355307" w14:textId="30A37BA5" w:rsidR="00CC3A45" w:rsidRPr="00CC3A45" w:rsidRDefault="00E55057" w:rsidP="00CC3A45">
      <w:pPr>
        <w:rPr>
          <w:ins w:id="49" w:author="Autore"/>
        </w:rPr>
      </w:pPr>
      <w:ins w:id="50" w:author="Autore">
        <w:r>
          <w:rPr>
            <w:highlight w:val="yellow"/>
          </w:rPr>
          <w:t xml:space="preserve">[inserire se nominato] </w:t>
        </w:r>
        <w:r w:rsidR="00CC3A45" w:rsidRPr="006E5B25">
          <w:rPr>
            <w:highlight w:val="yellow"/>
          </w:rPr>
          <w:t xml:space="preserve">Il </w:t>
        </w:r>
        <w:r w:rsidR="00C42AF1" w:rsidRPr="006E5B25">
          <w:rPr>
            <w:highlight w:val="yellow"/>
          </w:rPr>
          <w:t xml:space="preserve">Cliente </w:t>
        </w:r>
        <w:r w:rsidR="00CC3A45" w:rsidRPr="006E5B25">
          <w:rPr>
            <w:highlight w:val="yellow"/>
          </w:rPr>
          <w:t xml:space="preserve">ha nominato il proprio Responsabile della Protezione dei Dati (RPD/DPO) disponibile all’indirizzo </w:t>
        </w:r>
        <w:r w:rsidR="00404260" w:rsidRPr="006E5B25">
          <w:rPr>
            <w:highlight w:val="yellow"/>
          </w:rPr>
          <w:t>……</w:t>
        </w:r>
        <w:proofErr w:type="gramStart"/>
        <w:r w:rsidR="00404260" w:rsidRPr="006E5B25">
          <w:rPr>
            <w:highlight w:val="yellow"/>
          </w:rPr>
          <w:t>…….</w:t>
        </w:r>
        <w:proofErr w:type="gramEnd"/>
        <w:r w:rsidR="00CC3A45" w:rsidRPr="006E5B25">
          <w:rPr>
            <w:highlight w:val="yellow"/>
          </w:rPr>
          <w:t>.</w:t>
        </w:r>
      </w:ins>
    </w:p>
    <w:p w14:paraId="7D3AA20F" w14:textId="1DFC7FE5" w:rsidR="00C34A0B" w:rsidRDefault="00C74ABF" w:rsidP="001F5E19">
      <w:pPr>
        <w:pStyle w:val="Titolo1"/>
        <w:rPr>
          <w:ins w:id="51" w:author="Autore"/>
        </w:rPr>
      </w:pPr>
      <w:ins w:id="52" w:author="Autore">
        <w:r w:rsidRPr="00C74ABF">
          <w:t>SICUREZZA ED ASSICURAZIONI</w:t>
        </w:r>
      </w:ins>
    </w:p>
    <w:p w14:paraId="7AC3335A" w14:textId="764B0E24" w:rsidR="00C74ABF" w:rsidRDefault="00507A24" w:rsidP="00C74ABF">
      <w:pPr>
        <w:rPr>
          <w:ins w:id="53" w:author="Autore"/>
        </w:rPr>
      </w:pPr>
      <w:ins w:id="54" w:author="Autore">
        <w:r w:rsidRPr="00507A24">
          <w:t>Ciascuna parte provvede alla copertura assicurativa di legge del proprio personale che, in virtù del presente contratto, è chiamato a frequentare le sedi d’esecuzione delle attività.</w:t>
        </w:r>
      </w:ins>
    </w:p>
    <w:p w14:paraId="386A6AF2" w14:textId="6595A718" w:rsidR="00B04F61" w:rsidRDefault="00B04F61" w:rsidP="00C74ABF">
      <w:pPr>
        <w:rPr>
          <w:ins w:id="55" w:author="Autore"/>
        </w:rPr>
      </w:pPr>
    </w:p>
    <w:p w14:paraId="3938341D" w14:textId="08DFE8A9" w:rsidR="00B04F61" w:rsidRPr="00C74ABF" w:rsidRDefault="0091023A" w:rsidP="00C74ABF">
      <w:pPr>
        <w:rPr>
          <w:ins w:id="56" w:author="Autore"/>
        </w:rPr>
      </w:pPr>
      <w:ins w:id="57" w:author="Autore">
        <w:r w:rsidRPr="0091023A">
          <w:t xml:space="preserve">Il personale di entrambe le Parti contraenti è tenuto ad uniformarsi ai regolamenti disciplinari e di sicurezza in vigore nelle sedi di esecuzione delle attività attinenti al presente contratto, nonché al rispetto del D. </w:t>
        </w:r>
        <w:proofErr w:type="spellStart"/>
        <w:r w:rsidRPr="0091023A">
          <w:t>Lgs</w:t>
        </w:r>
        <w:proofErr w:type="spellEnd"/>
        <w:r w:rsidRPr="0091023A">
          <w:t>. 81/2008 e successive modificazioni e della normativa in materia di sicurezza per gli impianti e le attrezzature impiegate.</w:t>
        </w:r>
      </w:ins>
    </w:p>
    <w:p w14:paraId="6FF9983C" w14:textId="4263798B" w:rsidR="001F5E19" w:rsidRDefault="00E801AB" w:rsidP="001F5E19">
      <w:pPr>
        <w:pStyle w:val="Titolo1"/>
      </w:pPr>
      <w:r>
        <w:t>MISCELLANEA</w:t>
      </w:r>
    </w:p>
    <w:p w14:paraId="3D0FB22F" w14:textId="45F43FE5" w:rsidR="00E973EF" w:rsidRDefault="00544BDD" w:rsidP="00E973EF">
      <w:pPr>
        <w:rPr>
          <w:ins w:id="58" w:author="Autore"/>
        </w:rPr>
      </w:pPr>
      <w:ins w:id="59" w:author="Autore">
        <w:r>
          <w:t xml:space="preserve">Ove </w:t>
        </w:r>
        <w:r w:rsidR="008837D3">
          <w:t>si rendesse necessario per lo svolgimento delle attività</w:t>
        </w:r>
        <w:r w:rsidR="00427F1A">
          <w:t xml:space="preserve"> </w:t>
        </w:r>
        <w:r w:rsidR="00193C46">
          <w:t>previste all’interno del presente do</w:t>
        </w:r>
        <w:r w:rsidR="001F1244">
          <w:t>c</w:t>
        </w:r>
        <w:r w:rsidR="00193C46">
          <w:t xml:space="preserve">umento </w:t>
        </w:r>
        <w:r w:rsidR="00D03185">
          <w:t>ad integrazione d</w:t>
        </w:r>
        <w:r w:rsidR="00987E91">
          <w:t xml:space="preserve">i quanto previsto nell’articolo </w:t>
        </w:r>
        <w:r w:rsidR="00EE13B7">
          <w:t>10 si applicheranno le seguenti clausole estratte</w:t>
        </w:r>
        <w:r w:rsidR="007F5046">
          <w:t xml:space="preserve"> dalla Convenzione tra SMACT ed il</w:t>
        </w:r>
        <w:r w:rsidR="002D7C31">
          <w:t>/i</w:t>
        </w:r>
        <w:r w:rsidR="007F5046">
          <w:t xml:space="preserve"> su</w:t>
        </w:r>
        <w:r w:rsidR="004727A7">
          <w:t>bappaltatore</w:t>
        </w:r>
        <w:r w:rsidR="002D7C31">
          <w:t>/i</w:t>
        </w:r>
        <w:r w:rsidR="00E973EF">
          <w:t xml:space="preserve"> in cui:</w:t>
        </w:r>
      </w:ins>
    </w:p>
    <w:p w14:paraId="09F363D3" w14:textId="10ED5193" w:rsidR="008015CE" w:rsidRDefault="00E973EF" w:rsidP="00E973EF">
      <w:pPr>
        <w:ind w:left="709"/>
        <w:rPr>
          <w:ins w:id="60" w:author="Autore"/>
        </w:rPr>
      </w:pPr>
      <w:ins w:id="61" w:author="Autore">
        <w:r>
          <w:t>“</w:t>
        </w:r>
        <w:r w:rsidR="00496E48" w:rsidRPr="00897975">
          <w:t>Parte Ospitante</w:t>
        </w:r>
        <w:r>
          <w:t>” indica il Cliente;</w:t>
        </w:r>
      </w:ins>
    </w:p>
    <w:p w14:paraId="7B5F2505" w14:textId="0C1C1D5B" w:rsidR="0091023A" w:rsidRDefault="0091023A" w:rsidP="00E973EF">
      <w:pPr>
        <w:ind w:left="709"/>
        <w:rPr>
          <w:ins w:id="62" w:author="Autore"/>
        </w:rPr>
      </w:pPr>
    </w:p>
    <w:p w14:paraId="0F52F23B" w14:textId="6AA92701" w:rsidR="00F07019" w:rsidRDefault="00F07019" w:rsidP="00F07019">
      <w:pPr>
        <w:rPr>
          <w:ins w:id="63" w:author="Autore"/>
          <w:i/>
        </w:rPr>
      </w:pPr>
      <w:ins w:id="64" w:author="Autore">
        <w:r w:rsidRPr="0007061F">
          <w:rPr>
            <w:i/>
          </w:rPr>
          <w:t>omissis</w:t>
        </w:r>
      </w:ins>
    </w:p>
    <w:p w14:paraId="764A3CE2" w14:textId="190E9D0B" w:rsidR="00F972A1" w:rsidRDefault="00F972A1" w:rsidP="00F07019">
      <w:pPr>
        <w:rPr>
          <w:ins w:id="65" w:author="Autore"/>
          <w:i/>
        </w:rPr>
      </w:pPr>
    </w:p>
    <w:p w14:paraId="400598EB" w14:textId="77777777" w:rsidR="008545F8" w:rsidRPr="008545F8" w:rsidRDefault="008545F8" w:rsidP="008545F8">
      <w:pPr>
        <w:pStyle w:val="Articolo"/>
        <w:numPr>
          <w:ilvl w:val="0"/>
          <w:numId w:val="0"/>
        </w:numPr>
        <w:ind w:left="852" w:hanging="426"/>
        <w:rPr>
          <w:ins w:id="66" w:author="Autore"/>
        </w:rPr>
      </w:pPr>
      <w:ins w:id="67" w:author="Autore">
        <w:r w:rsidRPr="008545F8">
          <w:t>Art. 7</w:t>
        </w:r>
        <w:r w:rsidRPr="008545F8">
          <w:tab/>
          <w:t xml:space="preserve">Sicurezza e assicurazione </w:t>
        </w:r>
      </w:ins>
    </w:p>
    <w:p w14:paraId="31C84DA2" w14:textId="77777777" w:rsidR="008545F8" w:rsidRPr="008545F8" w:rsidRDefault="008545F8" w:rsidP="008545F8">
      <w:pPr>
        <w:pStyle w:val="ArticoloComma"/>
        <w:numPr>
          <w:ilvl w:val="0"/>
          <w:numId w:val="0"/>
        </w:numPr>
        <w:tabs>
          <w:tab w:val="left" w:pos="993"/>
        </w:tabs>
        <w:ind w:left="426"/>
        <w:rPr>
          <w:ins w:id="68" w:author="Autore"/>
        </w:rPr>
      </w:pPr>
      <w:ins w:id="69" w:author="Autore">
        <w:r w:rsidRPr="008545F8">
          <w:t xml:space="preserve">7.1 </w:t>
        </w:r>
        <w:r w:rsidRPr="008545F8">
          <w:tab/>
          <w:t xml:space="preserve">Ai sensi del D. </w:t>
        </w:r>
        <w:proofErr w:type="spellStart"/>
        <w:r w:rsidRPr="008545F8">
          <w:t>Lgs</w:t>
        </w:r>
        <w:proofErr w:type="spellEnd"/>
        <w:r w:rsidRPr="008545F8">
          <w:t xml:space="preserve">. 81/2008 gli obblighi previsti in materia di sicurezza sul lavoro gravano sulla Parte Ospitante per quanto riguarda i lavoratori, così come definiti dall’art. 2 del </w:t>
        </w:r>
        <w:proofErr w:type="spellStart"/>
        <w:r w:rsidRPr="008545F8">
          <w:t>D.Lgs.</w:t>
        </w:r>
        <w:proofErr w:type="spellEnd"/>
        <w:r w:rsidRPr="008545F8">
          <w:t xml:space="preserve"> 81/08 e successivamente indicati nel presente articolo come “personale”. Tutto il personale è tenuto ad osservare le norme in materia di prevenzione e protezione dettate dalla Parte Ospitante che provvederà previamente a garantirne la conoscenza.</w:t>
        </w:r>
      </w:ins>
    </w:p>
    <w:p w14:paraId="6C5706A8" w14:textId="77777777" w:rsidR="008545F8" w:rsidRPr="008545F8" w:rsidRDefault="008545F8" w:rsidP="008545F8">
      <w:pPr>
        <w:pStyle w:val="ArticoloComma"/>
        <w:numPr>
          <w:ilvl w:val="0"/>
          <w:numId w:val="0"/>
        </w:numPr>
        <w:tabs>
          <w:tab w:val="left" w:pos="993"/>
        </w:tabs>
        <w:ind w:left="426"/>
        <w:rPr>
          <w:ins w:id="70" w:author="Autore"/>
        </w:rPr>
      </w:pPr>
      <w:ins w:id="71" w:author="Autore">
        <w:r w:rsidRPr="008545F8">
          <w:t xml:space="preserve">7.2 </w:t>
        </w:r>
        <w:r w:rsidRPr="008545F8">
          <w:tab/>
          <w:t xml:space="preserve">L’eventuale utilizzo delle attrezzature, nel rispetto delle disposizioni di legge e dei regolamenti vigenti, in conformità e osservanza delle norme di protezione, di sicurezza e sanitarie ivi applicate, è sempre subordinato alla preventiva autorizzazione del soggetto responsabile delle stesse, concessa a seguito della informazione, formazione ed addestramento ed eventuale specifica abilitazione, ove richiesto (art. 73 </w:t>
        </w:r>
        <w:proofErr w:type="spellStart"/>
        <w:r w:rsidRPr="008545F8">
          <w:t>D.Lgs.</w:t>
        </w:r>
        <w:proofErr w:type="spellEnd"/>
        <w:r w:rsidRPr="008545F8">
          <w:t xml:space="preserve"> 81/08). Il soggetto responsabile di macchine, attrezzature, nonché di prototipi o altre strumentazioni realizzate e utilizzate nelle attività di cui al presente Contratto, è garante della loro conformità alle disposizioni legislative, regolamentari e ai requisiti generali di sicurezza, nonché dell’idonea manutenzione (art. 71 </w:t>
        </w:r>
        <w:proofErr w:type="spellStart"/>
        <w:r w:rsidRPr="008545F8">
          <w:t>D.Lgs.</w:t>
        </w:r>
        <w:proofErr w:type="spellEnd"/>
        <w:r w:rsidRPr="008545F8">
          <w:t xml:space="preserve"> 81/08).</w:t>
        </w:r>
      </w:ins>
    </w:p>
    <w:p w14:paraId="61A74DD2" w14:textId="77777777" w:rsidR="008545F8" w:rsidRPr="008545F8" w:rsidRDefault="008545F8" w:rsidP="008545F8">
      <w:pPr>
        <w:pStyle w:val="ArticoloComma"/>
        <w:numPr>
          <w:ilvl w:val="0"/>
          <w:numId w:val="0"/>
        </w:numPr>
        <w:tabs>
          <w:tab w:val="left" w:pos="993"/>
        </w:tabs>
        <w:ind w:left="426"/>
        <w:rPr>
          <w:ins w:id="72" w:author="Autore"/>
        </w:rPr>
      </w:pPr>
      <w:ins w:id="73" w:author="Autore">
        <w:r w:rsidRPr="008545F8">
          <w:t xml:space="preserve">7.3 </w:t>
        </w:r>
        <w:r w:rsidRPr="008545F8">
          <w:tab/>
          <w:t>Sulla base della valutazione del rischio a cui è soggetto il personale che opera nell’ambito delle attività di cui al presente Contratto, la Parte Ospitante provvede alla fornitura dei Dispositivi di Protezione Individuali (DPI) conformi ai requisiti previsti da normativa e all’addestramento al loro utilizzo, ove previsto.</w:t>
        </w:r>
      </w:ins>
    </w:p>
    <w:p w14:paraId="6A61559E" w14:textId="77777777" w:rsidR="008545F8" w:rsidRPr="008545F8" w:rsidRDefault="008545F8" w:rsidP="008545F8">
      <w:pPr>
        <w:pStyle w:val="ArticoloComma"/>
        <w:numPr>
          <w:ilvl w:val="0"/>
          <w:numId w:val="0"/>
        </w:numPr>
        <w:tabs>
          <w:tab w:val="left" w:pos="993"/>
        </w:tabs>
        <w:ind w:left="426"/>
        <w:rPr>
          <w:ins w:id="74" w:author="Autore"/>
        </w:rPr>
      </w:pPr>
      <w:ins w:id="75" w:author="Autore">
        <w:r w:rsidRPr="008545F8">
          <w:t xml:space="preserve">7.4 </w:t>
        </w:r>
        <w:r w:rsidRPr="008545F8">
          <w:tab/>
          <w:t xml:space="preserve">L’Università/Centro di Ricerca e SMACT, rispettivamente per il proprio personale, sono garanti della “formazione generale” sulla sicurezza di cui all’art. 37 </w:t>
        </w:r>
        <w:proofErr w:type="spellStart"/>
        <w:r w:rsidRPr="008545F8">
          <w:t>D.Lgs.</w:t>
        </w:r>
        <w:proofErr w:type="spellEnd"/>
        <w:r w:rsidRPr="008545F8">
          <w:t xml:space="preserve"> 81/08 “Formazione dei lavoratori e dei loro rappresentanti”, così come definita dall’Accordo in Conferenza Permanente per i rapporti tra lo Stato, le Regioni e le Provincie Autonome n. 221/CSR del 21.12.2011, attraverso l’erogazione della formazione di 4 (quattro) ore, con produzione dell’attestazione finale.</w:t>
        </w:r>
      </w:ins>
    </w:p>
    <w:p w14:paraId="331E708E" w14:textId="77777777" w:rsidR="008545F8" w:rsidRPr="008545F8" w:rsidRDefault="008545F8" w:rsidP="008545F8">
      <w:pPr>
        <w:pStyle w:val="ArticoloComma"/>
        <w:numPr>
          <w:ilvl w:val="0"/>
          <w:numId w:val="0"/>
        </w:numPr>
        <w:tabs>
          <w:tab w:val="left" w:pos="993"/>
        </w:tabs>
        <w:ind w:left="426"/>
        <w:rPr>
          <w:ins w:id="76" w:author="Autore"/>
        </w:rPr>
      </w:pPr>
      <w:ins w:id="77" w:author="Autore">
        <w:r w:rsidRPr="008545F8">
          <w:t xml:space="preserve">7.5 </w:t>
        </w:r>
        <w:r w:rsidRPr="008545F8">
          <w:tab/>
          <w:t xml:space="preserve">La Parte Ospitante è responsabile della “formazione specifica” sulla sicurezza di cui all’art. 37 </w:t>
        </w:r>
        <w:proofErr w:type="spellStart"/>
        <w:r w:rsidRPr="008545F8">
          <w:t>D.Lgs.</w:t>
        </w:r>
        <w:proofErr w:type="spellEnd"/>
        <w:r w:rsidRPr="008545F8">
          <w:t xml:space="preserve"> 81/08 “Formazione dei lavoratori e dei loro rappresentanti”, così come definita dall’Accordo in Conferenza Permanente per i rapporti tra lo Stato, le Regioni e le Provincie Autonome n. 221/CSR del 21.12.2011, conforme ai rischi a cui il personale sarà esposto, tenendo conto della formazione specifica eventualmente già effettuata.</w:t>
        </w:r>
      </w:ins>
    </w:p>
    <w:p w14:paraId="31D0CF7A" w14:textId="77777777" w:rsidR="008545F8" w:rsidRPr="008545F8" w:rsidRDefault="008545F8" w:rsidP="008545F8">
      <w:pPr>
        <w:pStyle w:val="ArticoloComma"/>
        <w:numPr>
          <w:ilvl w:val="0"/>
          <w:numId w:val="0"/>
        </w:numPr>
        <w:tabs>
          <w:tab w:val="left" w:pos="993"/>
        </w:tabs>
        <w:ind w:left="426"/>
        <w:rPr>
          <w:ins w:id="78" w:author="Autore"/>
        </w:rPr>
      </w:pPr>
      <w:ins w:id="79" w:author="Autore">
        <w:r w:rsidRPr="008545F8">
          <w:t xml:space="preserve">7.6 </w:t>
        </w:r>
        <w:r w:rsidRPr="008545F8">
          <w:tab/>
          <w:t>La Parte Ospitante, sulla base della valutazione del rischio a cui è soggetto il personale che opera nell’ambito delle attività di cui al presente Contratto, stabilirà se devono essere effettuati accertamenti sanitari per l’idoneità alla mansione specifica e se attivare la sorveglianza sanitaria come previsto da normativa vigente di cui si rende responsabile. I dati relativi alla sorveglianza sanitaria vengono scambiati ove necessario vicendevolmente tra Medici Competenti.</w:t>
        </w:r>
      </w:ins>
    </w:p>
    <w:p w14:paraId="32B457A2" w14:textId="77777777" w:rsidR="008545F8" w:rsidRPr="008545F8" w:rsidRDefault="008545F8" w:rsidP="008545F8">
      <w:pPr>
        <w:pStyle w:val="ArticoloComma"/>
        <w:numPr>
          <w:ilvl w:val="0"/>
          <w:numId w:val="0"/>
        </w:numPr>
        <w:tabs>
          <w:tab w:val="left" w:pos="993"/>
        </w:tabs>
        <w:ind w:left="426"/>
        <w:rPr>
          <w:ins w:id="80" w:author="Autore"/>
        </w:rPr>
      </w:pPr>
      <w:ins w:id="81" w:author="Autore">
        <w:r w:rsidRPr="008545F8">
          <w:t xml:space="preserve">7.7 </w:t>
        </w:r>
        <w:r w:rsidRPr="008545F8">
          <w:tab/>
          <w:t>L’Università/Centro di Ricerca garantisce che il personale di ricerca, compresi i collaboratori e gli studenti, impegnato nelle attività oggetto del presente Contratto presso le strutture del Committente è assicurato per responsabilità civile e contro gli infortuni.</w:t>
        </w:r>
      </w:ins>
    </w:p>
    <w:p w14:paraId="60AB7B0C" w14:textId="4B92B34C" w:rsidR="00F972A1" w:rsidRPr="008545F8" w:rsidRDefault="008545F8" w:rsidP="008545F8">
      <w:pPr>
        <w:pStyle w:val="ArticoloComma"/>
        <w:numPr>
          <w:ilvl w:val="0"/>
          <w:numId w:val="0"/>
        </w:numPr>
        <w:tabs>
          <w:tab w:val="left" w:pos="993"/>
        </w:tabs>
        <w:ind w:left="426"/>
        <w:rPr>
          <w:ins w:id="82" w:author="Autore"/>
        </w:rPr>
      </w:pPr>
      <w:ins w:id="83" w:author="Autore">
        <w:r w:rsidRPr="008545F8">
          <w:t xml:space="preserve">7.8 </w:t>
        </w:r>
        <w:r w:rsidRPr="008545F8">
          <w:tab/>
          <w:t>SMACT garantisce che il proprio personale e il personale della Committente, compresi i collaboratori, eventualmente impegnato nelle attività oggetto del presente Contratto presso le strutture dell’Università/Centro di Ricerca è assicurato per responsabilità civile e contro gli infortuni.</w:t>
        </w:r>
      </w:ins>
    </w:p>
    <w:p w14:paraId="2D9ED08D" w14:textId="77777777" w:rsidR="0091023A" w:rsidRDefault="0091023A" w:rsidP="00E973EF">
      <w:pPr>
        <w:ind w:left="709"/>
        <w:rPr>
          <w:ins w:id="84" w:author="Autore"/>
        </w:rPr>
      </w:pPr>
    </w:p>
    <w:p w14:paraId="17C53E81" w14:textId="77777777" w:rsidR="006E5B25" w:rsidRDefault="006E5B25" w:rsidP="0043671F">
      <w:pPr>
        <w:rPr>
          <w:ins w:id="85" w:author="Autore"/>
        </w:rPr>
      </w:pPr>
    </w:p>
    <w:p w14:paraId="7067A3FF" w14:textId="7639858C" w:rsidR="006258CB" w:rsidRDefault="001F5E19" w:rsidP="0043671F">
      <w:r>
        <w:t xml:space="preserve">In parziale deroga a quanto previsto nel Contratto, </w:t>
      </w:r>
      <w:r w:rsidR="003038F7">
        <w:t>per tutti i risultati della ricerca ottenuti attraverso la collaborazione di subappaltatori Università o Centri di Ricerca, si applicheranno le seguenti clausole estratte dalla Convenzione tra SMACT e il</w:t>
      </w:r>
      <w:ins w:id="86" w:author="Autore">
        <w:r w:rsidR="002D7C31">
          <w:t>/i</w:t>
        </w:r>
      </w:ins>
      <w:r w:rsidR="003038F7">
        <w:t xml:space="preserve"> subappaltatore</w:t>
      </w:r>
      <w:ins w:id="87" w:author="Autore">
        <w:r w:rsidR="002D7C31">
          <w:t>/i</w:t>
        </w:r>
      </w:ins>
      <w:r w:rsidR="00E801AB">
        <w:t>, in cui</w:t>
      </w:r>
      <w:r w:rsidR="006258CB">
        <w:t>:</w:t>
      </w:r>
    </w:p>
    <w:p w14:paraId="4D3FEBF6" w14:textId="7D2A0A5F" w:rsidR="003038F7" w:rsidRDefault="00E801AB" w:rsidP="00F9524B">
      <w:pPr>
        <w:ind w:left="709"/>
      </w:pPr>
      <w:del w:id="88" w:author="Autore">
        <w:r>
          <w:delText xml:space="preserve"> </w:delText>
        </w:r>
      </w:del>
      <w:r>
        <w:t>“Committente”</w:t>
      </w:r>
      <w:r w:rsidR="00F9524B">
        <w:t xml:space="preserve"> indica il Cliente; e</w:t>
      </w:r>
    </w:p>
    <w:p w14:paraId="32858739" w14:textId="50DCCF81" w:rsidR="006258CB" w:rsidRDefault="00F9524B" w:rsidP="00F50653">
      <w:pPr>
        <w:pStyle w:val="ArticoloComma"/>
        <w:numPr>
          <w:ilvl w:val="0"/>
          <w:numId w:val="0"/>
        </w:numPr>
        <w:ind w:left="709"/>
      </w:pPr>
      <w:r w:rsidRPr="00897975">
        <w:t xml:space="preserve">“Avente Titolo ai Risultati” indica </w:t>
      </w:r>
      <w:r>
        <w:t xml:space="preserve">il Cliente e qualora questi rinunci </w:t>
      </w:r>
      <w:del w:id="89" w:author="Autore">
        <w:r>
          <w:delText>SAMCT</w:delText>
        </w:r>
      </w:del>
      <w:ins w:id="90" w:author="Autore">
        <w:r>
          <w:t>S</w:t>
        </w:r>
        <w:r w:rsidR="00194CAB">
          <w:t>MA</w:t>
        </w:r>
        <w:r>
          <w:t>CT</w:t>
        </w:r>
      </w:ins>
      <w:r w:rsidR="00F9051B">
        <w:t>.</w:t>
      </w:r>
    </w:p>
    <w:p w14:paraId="12D4927D" w14:textId="77777777" w:rsidR="006258CB" w:rsidRDefault="006258CB" w:rsidP="0043671F"/>
    <w:p w14:paraId="6A2FB3F2" w14:textId="6DFB88A2" w:rsidR="0007061F" w:rsidRPr="0007061F" w:rsidRDefault="0007061F" w:rsidP="00F50653">
      <w:pPr>
        <w:rPr>
          <w:i/>
        </w:rPr>
      </w:pPr>
      <w:r w:rsidRPr="0007061F">
        <w:rPr>
          <w:i/>
        </w:rPr>
        <w:t>omissis</w:t>
      </w:r>
    </w:p>
    <w:p w14:paraId="6F2DF521" w14:textId="77777777" w:rsidR="0007061F" w:rsidRDefault="0007061F" w:rsidP="0007061F">
      <w:pPr>
        <w:ind w:left="426"/>
      </w:pPr>
    </w:p>
    <w:p w14:paraId="2A7671D0" w14:textId="36E308DF" w:rsidR="00910E67" w:rsidRPr="00897975" w:rsidRDefault="00E664FD" w:rsidP="006258CB">
      <w:pPr>
        <w:pStyle w:val="Articolo"/>
        <w:numPr>
          <w:ilvl w:val="0"/>
          <w:numId w:val="0"/>
        </w:numPr>
        <w:ind w:left="852" w:hanging="426"/>
      </w:pPr>
      <w:bookmarkStart w:id="91" w:name="_Ref30056607"/>
      <w:bookmarkStart w:id="92" w:name="_Ref29375833"/>
      <w:r>
        <w:t xml:space="preserve">Art. </w:t>
      </w:r>
      <w:r w:rsidR="009D02EE">
        <w:t>8</w:t>
      </w:r>
      <w:r w:rsidR="006258CB">
        <w:t xml:space="preserve"> </w:t>
      </w:r>
      <w:r w:rsidR="00910E67" w:rsidRPr="00897975">
        <w:t>Proprietà dei Risultati, pubblicazioni e gestione dei Diritti di Proprietà Industriale</w:t>
      </w:r>
      <w:bookmarkEnd w:id="91"/>
      <w:bookmarkEnd w:id="92"/>
    </w:p>
    <w:p w14:paraId="1CF8F16F" w14:textId="06E7113E" w:rsidR="00910E67" w:rsidRPr="00897975" w:rsidRDefault="009D02EE" w:rsidP="00F9051B">
      <w:pPr>
        <w:pStyle w:val="ArticoloComma"/>
        <w:numPr>
          <w:ilvl w:val="0"/>
          <w:numId w:val="0"/>
        </w:numPr>
        <w:tabs>
          <w:tab w:val="left" w:pos="993"/>
        </w:tabs>
        <w:ind w:left="426"/>
      </w:pPr>
      <w:r>
        <w:t>8</w:t>
      </w:r>
      <w:r w:rsidR="006258CB">
        <w:t>.1</w:t>
      </w:r>
      <w:r w:rsidR="006258CB">
        <w:tab/>
      </w:r>
      <w:r w:rsidR="00910E67" w:rsidRPr="00897975">
        <w:t xml:space="preserve">Il Responsabile Scientifico consegnerà i risultati dell’attività a SMACT nei tempi e nelle forme riportate </w:t>
      </w:r>
      <w:r w:rsidR="00910E67" w:rsidRPr="009D02EE">
        <w:t>nell’Allegato A</w:t>
      </w:r>
      <w:r w:rsidR="00910E67" w:rsidRPr="00897975">
        <w:t>. I risultati saranno di proprietà dell’Avente Titolo ai Risultati fatto salvo quanto stabilito nel presente Contratto.</w:t>
      </w:r>
    </w:p>
    <w:p w14:paraId="155303FF" w14:textId="65B4E7D2" w:rsidR="00910E67" w:rsidRPr="00897975" w:rsidRDefault="009D02EE" w:rsidP="00F9051B">
      <w:pPr>
        <w:pStyle w:val="ArticoloComma"/>
        <w:numPr>
          <w:ilvl w:val="0"/>
          <w:numId w:val="0"/>
        </w:numPr>
        <w:tabs>
          <w:tab w:val="left" w:pos="993"/>
        </w:tabs>
        <w:ind w:left="426"/>
      </w:pPr>
      <w:bookmarkStart w:id="93" w:name="_Ref30057492"/>
      <w:r>
        <w:t>8</w:t>
      </w:r>
      <w:r w:rsidR="00F9051B">
        <w:t>.2</w:t>
      </w:r>
      <w:r w:rsidR="00F9051B">
        <w:tab/>
      </w:r>
      <w:r w:rsidR="00910E67" w:rsidRPr="00897975">
        <w:t>L’</w:t>
      </w:r>
      <w:r w:rsidR="00F9051B" w:rsidRPr="00F9051B">
        <w:t>Università/Centro di Ricerca</w:t>
      </w:r>
      <w:r w:rsidR="00910E67" w:rsidRPr="00897975">
        <w:t xml:space="preserve"> si riserva il diritto di utilizzazione scientifica dei risultati e di pubblicarli a seguito di autorizzazione scritta da parte dell’Avente Titolo ai Risultati, la quale autorizzazione non potrà essere negata, salvo motivate e comprovate ragioni legate alla tutela della proprietà industriale. Tale autorizzazione si riterrà accordata trascorsi 60gg dalla richiesta da parte dell'</w:t>
      </w:r>
      <w:r w:rsidR="00F9051B" w:rsidRPr="00F9051B">
        <w:t>Università/Centro di Ricerca</w:t>
      </w:r>
      <w:r w:rsidR="00910E67" w:rsidRPr="00897975">
        <w:t xml:space="preserve"> senza che sia intervenuta alcuna comunicazione da parte dell’Avente Titolo ai Risultati.</w:t>
      </w:r>
      <w:bookmarkEnd w:id="93"/>
    </w:p>
    <w:p w14:paraId="2CCD0ADB" w14:textId="5F400459" w:rsidR="00910E67" w:rsidRPr="00897975" w:rsidRDefault="006D6199" w:rsidP="006258CB">
      <w:pPr>
        <w:pStyle w:val="ArticoloComma"/>
        <w:numPr>
          <w:ilvl w:val="0"/>
          <w:numId w:val="0"/>
        </w:numPr>
        <w:ind w:left="426"/>
      </w:pPr>
      <w:r w:rsidRPr="00897975">
        <w:t>In particolare,</w:t>
      </w:r>
      <w:r w:rsidR="00910E67" w:rsidRPr="00897975">
        <w:t xml:space="preserve"> in caso di decisione da parte dell’Avente Titolo ai Risultati di tutelare la proprietà industriale, l’</w:t>
      </w:r>
      <w:r w:rsidR="00F9051B" w:rsidRPr="00F9051B">
        <w:t>Università/Centro di Ricerca</w:t>
      </w:r>
      <w:r w:rsidR="00F9051B" w:rsidRPr="00897975">
        <w:t xml:space="preserve"> </w:t>
      </w:r>
      <w:r w:rsidR="00910E67" w:rsidRPr="00897975">
        <w:t>si impegna a posticipare ogni pubblicazione avente ad oggetto i risultati tutelabili, per il tempo necessario al deposito della domanda di tutela e comunque non superiore a 60 giorni dal ricevimento degli esiti della verifica dei requisiti sostanziali per la tutelabilità. L’Avente Titolo ai Risultati si adopererà per procedere alla verifica della tutelabilità, alla stesura e al deposito della domanda di privativa industriale nel minor tempo possibile.</w:t>
      </w:r>
    </w:p>
    <w:p w14:paraId="42019B6E" w14:textId="44246F87" w:rsidR="00910E67" w:rsidRPr="000A7FC0" w:rsidRDefault="00910E67" w:rsidP="00783114">
      <w:pPr>
        <w:ind w:left="709"/>
        <w:rPr>
          <w:i/>
          <w:highlight w:val="yellow"/>
        </w:rPr>
      </w:pPr>
      <w:r w:rsidRPr="000A7FC0">
        <w:rPr>
          <w:i/>
          <w:highlight w:val="yellow"/>
        </w:rPr>
        <w:t>(Scegliere una delle due opzioni sotto riportate)</w:t>
      </w:r>
    </w:p>
    <w:p w14:paraId="76F24057" w14:textId="77777777" w:rsidR="00910E67" w:rsidRPr="001760C2" w:rsidRDefault="00910E67" w:rsidP="001760C2">
      <w:pPr>
        <w:ind w:left="709"/>
        <w:rPr>
          <w:i/>
        </w:rPr>
      </w:pPr>
      <w:r w:rsidRPr="000A7FC0">
        <w:rPr>
          <w:i/>
          <w:highlight w:val="yellow"/>
        </w:rPr>
        <w:t>Opzione 1 per comma 8.3 (nessuna IP)</w:t>
      </w:r>
    </w:p>
    <w:p w14:paraId="469B42B1" w14:textId="522AFE4E" w:rsidR="00910E67" w:rsidRPr="00897975" w:rsidRDefault="009D02EE" w:rsidP="001760C2">
      <w:pPr>
        <w:pStyle w:val="ArticoloComma"/>
        <w:numPr>
          <w:ilvl w:val="0"/>
          <w:numId w:val="0"/>
        </w:numPr>
        <w:tabs>
          <w:tab w:val="left" w:pos="993"/>
        </w:tabs>
        <w:ind w:left="426"/>
      </w:pPr>
      <w:r>
        <w:t>8</w:t>
      </w:r>
      <w:r w:rsidR="00910E67" w:rsidRPr="00897975">
        <w:t>.3</w:t>
      </w:r>
      <w:r w:rsidR="00910E67" w:rsidRPr="00897975">
        <w:tab/>
        <w:t>Le parti riconoscono che, per sua natura, l’attività oggetto del Contratto non può produrre risultati suscettibili di costituire Diritti di Proprietà Industriale. (</w:t>
      </w:r>
      <w:r w:rsidR="00910E67" w:rsidRPr="001760C2">
        <w:t>Saltare all’articolo successivo)</w:t>
      </w:r>
    </w:p>
    <w:p w14:paraId="1B8F07CA" w14:textId="77777777" w:rsidR="00910E67" w:rsidRPr="001760C2" w:rsidRDefault="00910E67" w:rsidP="001760C2">
      <w:pPr>
        <w:ind w:left="709"/>
        <w:rPr>
          <w:i/>
        </w:rPr>
      </w:pPr>
      <w:r w:rsidRPr="000A7FC0">
        <w:rPr>
          <w:i/>
          <w:highlight w:val="yellow"/>
        </w:rPr>
        <w:t>Opzione 2 per comma 8.3 (gestione IP)</w:t>
      </w:r>
    </w:p>
    <w:p w14:paraId="592AA161" w14:textId="5B1FFBC0" w:rsidR="00910E67" w:rsidRPr="00897975" w:rsidRDefault="009D02EE" w:rsidP="001760C2">
      <w:pPr>
        <w:pStyle w:val="ArticoloComma"/>
        <w:numPr>
          <w:ilvl w:val="0"/>
          <w:numId w:val="0"/>
        </w:numPr>
        <w:tabs>
          <w:tab w:val="left" w:pos="993"/>
        </w:tabs>
        <w:ind w:left="426"/>
      </w:pPr>
      <w:r>
        <w:t>8</w:t>
      </w:r>
      <w:r w:rsidR="001760C2">
        <w:t>.3</w:t>
      </w:r>
      <w:r w:rsidR="001760C2">
        <w:tab/>
      </w:r>
      <w:r w:rsidR="00910E67" w:rsidRPr="00897975">
        <w:t>Le parti riconoscono che l’attività oggetto del Contratto potrebbe produrre risultati suscettibili di costituire Diritti di Proprietà Industriale; in tal caso il diritto ad utilizzare industrialmente gli eventuali Diritti di Proprietà Industriale spetta a SMACT e al Committente secondo la procedura descritta di seguito.</w:t>
      </w:r>
    </w:p>
    <w:p w14:paraId="21127988" w14:textId="42115E68" w:rsidR="00910E67" w:rsidRPr="00897975" w:rsidRDefault="00910E67" w:rsidP="006258CB">
      <w:pPr>
        <w:widowControl w:val="0"/>
        <w:numPr>
          <w:ilvl w:val="0"/>
          <w:numId w:val="30"/>
        </w:numPr>
        <w:autoSpaceDE w:val="0"/>
        <w:autoSpaceDN w:val="0"/>
        <w:adjustRightInd w:val="0"/>
        <w:ind w:left="1146"/>
      </w:pPr>
      <w:r w:rsidRPr="00897975">
        <w:t>Nel caso in cui alcuni risultati della ricerca possano costituire Diritti di Proprietà Industriale, l’</w:t>
      </w:r>
      <w:r w:rsidR="00F9051B" w:rsidRPr="00F9051B">
        <w:t>Università/Centro di Ricerca</w:t>
      </w:r>
      <w:r w:rsidR="00F9051B" w:rsidRPr="00897975">
        <w:t xml:space="preserve"> </w:t>
      </w:r>
      <w:r w:rsidRPr="00897975">
        <w:t xml:space="preserve">immediatamente ne darà notizia a SMACT, che a sua volta </w:t>
      </w:r>
      <w:r w:rsidRPr="006E5B25">
        <w:rPr>
          <w:strike/>
          <w:rPrChange w:id="94" w:author="Autore">
            <w:rPr/>
          </w:rPrChange>
        </w:rPr>
        <w:t xml:space="preserve">eventualmente </w:t>
      </w:r>
      <w:r w:rsidRPr="00897975">
        <w:t>ne darà notizia al Committente. Entro 30 giorni dalla comunicazione dell’</w:t>
      </w:r>
      <w:r w:rsidR="00F9051B" w:rsidRPr="00F9051B">
        <w:t>Università/Centro di Ricerca</w:t>
      </w:r>
      <w:r w:rsidRPr="00897975">
        <w:t>, SMACT dovrà comunicare per iscritto all’</w:t>
      </w:r>
      <w:r w:rsidR="00F9051B" w:rsidRPr="00F9051B">
        <w:t>Università/Centro di Ricerca</w:t>
      </w:r>
      <w:r w:rsidRPr="00897975">
        <w:t xml:space="preserve"> l’interesse al deposito di una domanda di privativa industriale con l’indicazione esplicita del soggetto o soggetti Avente Titolo ai Risultati.</w:t>
      </w:r>
    </w:p>
    <w:p w14:paraId="5CCD1EC9" w14:textId="77777777" w:rsidR="00910E67" w:rsidRPr="00897975" w:rsidRDefault="00910E67" w:rsidP="006258CB">
      <w:pPr>
        <w:widowControl w:val="0"/>
        <w:numPr>
          <w:ilvl w:val="0"/>
          <w:numId w:val="30"/>
        </w:numPr>
        <w:autoSpaceDE w:val="0"/>
        <w:autoSpaceDN w:val="0"/>
        <w:adjustRightInd w:val="0"/>
        <w:ind w:left="1146"/>
      </w:pPr>
      <w:r w:rsidRPr="00897975">
        <w:t>L’Avente Titolo ai Risultati avrà il diritto di decidere in merito ad ogni aspetto del deposito della domanda di privativa industriale e ne sosterrà i costi.</w:t>
      </w:r>
    </w:p>
    <w:p w14:paraId="4422F0B1" w14:textId="47D0285A" w:rsidR="00910E67" w:rsidRPr="00897975" w:rsidRDefault="00910E67" w:rsidP="006258CB">
      <w:pPr>
        <w:widowControl w:val="0"/>
        <w:numPr>
          <w:ilvl w:val="0"/>
          <w:numId w:val="30"/>
        </w:numPr>
        <w:autoSpaceDE w:val="0"/>
        <w:autoSpaceDN w:val="0"/>
        <w:adjustRightInd w:val="0"/>
        <w:ind w:left="1146"/>
        <w:rPr>
          <w:color w:val="000000"/>
        </w:rPr>
      </w:pPr>
      <w:r w:rsidRPr="00897975">
        <w:rPr>
          <w:color w:val="000000"/>
        </w:rPr>
        <w:t xml:space="preserve">La titolarità iniziale della domanda di </w:t>
      </w:r>
      <w:r w:rsidRPr="00897975">
        <w:t xml:space="preserve">privativa industriale </w:t>
      </w:r>
      <w:r w:rsidRPr="00897975">
        <w:rPr>
          <w:color w:val="000000"/>
        </w:rPr>
        <w:t xml:space="preserve">sarà congiunta tra </w:t>
      </w:r>
      <w:r w:rsidR="00F9051B" w:rsidRPr="00F9051B">
        <w:t>Università/Centro di Ricerca</w:t>
      </w:r>
      <w:r w:rsidR="00F9051B" w:rsidRPr="00897975">
        <w:t xml:space="preserve"> </w:t>
      </w:r>
      <w:r w:rsidRPr="00897975">
        <w:rPr>
          <w:color w:val="000000"/>
        </w:rPr>
        <w:t xml:space="preserve">e </w:t>
      </w:r>
      <w:r w:rsidRPr="00897975">
        <w:t>l’Avente Titolo ai Risultati</w:t>
      </w:r>
      <w:r w:rsidRPr="00897975">
        <w:rPr>
          <w:color w:val="000000"/>
        </w:rPr>
        <w:t>.</w:t>
      </w:r>
    </w:p>
    <w:p w14:paraId="0B7890D1" w14:textId="4FC3E353" w:rsidR="00910E67" w:rsidRPr="00897975" w:rsidRDefault="00910E67" w:rsidP="006258CB">
      <w:pPr>
        <w:widowControl w:val="0"/>
        <w:numPr>
          <w:ilvl w:val="0"/>
          <w:numId w:val="30"/>
        </w:numPr>
        <w:autoSpaceDE w:val="0"/>
        <w:autoSpaceDN w:val="0"/>
        <w:adjustRightInd w:val="0"/>
        <w:ind w:left="1146"/>
      </w:pPr>
      <w:r w:rsidRPr="00897975">
        <w:t xml:space="preserve">L’Avente Diritto potrà acquisire maggiore titolo sulla privativa industriale facendone richiesta scritta a </w:t>
      </w:r>
      <w:r w:rsidR="00F9051B" w:rsidRPr="00F9051B">
        <w:t>Università/Centro di Ricerca</w:t>
      </w:r>
      <w:r w:rsidR="00F9051B" w:rsidRPr="00897975">
        <w:t xml:space="preserve"> </w:t>
      </w:r>
      <w:r w:rsidRPr="00897975">
        <w:t>entro un anno dalla data del deposito. L’</w:t>
      </w:r>
      <w:r w:rsidR="00F9051B" w:rsidRPr="00F9051B">
        <w:t xml:space="preserve"> Università/Centro di Ricerca</w:t>
      </w:r>
      <w:r w:rsidRPr="00897975">
        <w:t xml:space="preserve"> si impegna fin d’ora a soddisfare la richiesta concordando in buona fede cessione della proprietà o licenza esclusiva di sfruttamento anche in base alla compatibilità con eventuale normativa interna.</w:t>
      </w:r>
    </w:p>
    <w:p w14:paraId="2B586596" w14:textId="10FF698E" w:rsidR="00910E67" w:rsidRPr="00897975" w:rsidRDefault="00910E67" w:rsidP="006258CB">
      <w:pPr>
        <w:widowControl w:val="0"/>
        <w:numPr>
          <w:ilvl w:val="0"/>
          <w:numId w:val="30"/>
        </w:numPr>
        <w:autoSpaceDE w:val="0"/>
        <w:autoSpaceDN w:val="0"/>
        <w:adjustRightInd w:val="0"/>
        <w:ind w:left="1146"/>
      </w:pPr>
      <w:r w:rsidRPr="00897975">
        <w:t xml:space="preserve">La suddetta cessione di titolarità o concessione di diritti di sfruttamento esclusivo sarà perfezionata mediante uno specifico contratto tra l’Avente Diritto ai Risultati e </w:t>
      </w:r>
      <w:r w:rsidR="00F9051B" w:rsidRPr="00F9051B">
        <w:t>Università/Centro di Ricerca</w:t>
      </w:r>
      <w:r w:rsidR="00F9051B" w:rsidRPr="00897975">
        <w:t xml:space="preserve"> </w:t>
      </w:r>
      <w:r w:rsidRPr="00897975">
        <w:t>alle condizioni descritte al successivo comma</w:t>
      </w:r>
      <w:r w:rsidR="00F9051B" w:rsidRPr="00F9051B">
        <w:t xml:space="preserve"> Università/Centro di Ricerca</w:t>
      </w:r>
      <w:r w:rsidRPr="00897975">
        <w:t>.</w:t>
      </w:r>
    </w:p>
    <w:p w14:paraId="793E0627" w14:textId="3C7C24C7" w:rsidR="00910E67" w:rsidRPr="00897975" w:rsidRDefault="00910E67" w:rsidP="006258CB">
      <w:pPr>
        <w:widowControl w:val="0"/>
        <w:numPr>
          <w:ilvl w:val="0"/>
          <w:numId w:val="30"/>
        </w:numPr>
        <w:autoSpaceDE w:val="0"/>
        <w:autoSpaceDN w:val="0"/>
        <w:adjustRightInd w:val="0"/>
        <w:ind w:left="1146"/>
      </w:pPr>
      <w:r w:rsidRPr="00897975">
        <w:t xml:space="preserve">Qualora SMACT e/o la Committente non esprimano l’interesse al deposito di privativa industriale nei modi spora indicati, </w:t>
      </w:r>
      <w:r w:rsidR="006D6199" w:rsidRPr="00897975">
        <w:t>l’</w:t>
      </w:r>
      <w:r w:rsidR="006D6199" w:rsidRPr="00F9051B">
        <w:t>Università</w:t>
      </w:r>
      <w:r w:rsidR="00F9051B" w:rsidRPr="00F9051B">
        <w:t>/Centro di Ricerca</w:t>
      </w:r>
      <w:r w:rsidRPr="00897975">
        <w:t xml:space="preserve"> potrà depositare domanda di privativa a sua esclusiva titolarità e a sue spese, senza nulla dovere a SMACT e alla Committente.</w:t>
      </w:r>
    </w:p>
    <w:p w14:paraId="31E80A7C" w14:textId="16D3CB2C" w:rsidR="00910E67" w:rsidRPr="00897975" w:rsidRDefault="009D02EE" w:rsidP="00245A3A">
      <w:pPr>
        <w:pStyle w:val="ArticoloComma"/>
        <w:numPr>
          <w:ilvl w:val="0"/>
          <w:numId w:val="0"/>
        </w:numPr>
        <w:tabs>
          <w:tab w:val="left" w:pos="993"/>
        </w:tabs>
        <w:ind w:left="426"/>
      </w:pPr>
      <w:r>
        <w:t>8</w:t>
      </w:r>
      <w:r w:rsidR="00245A3A">
        <w:t>.4</w:t>
      </w:r>
      <w:r w:rsidR="00245A3A">
        <w:tab/>
      </w:r>
      <w:r w:rsidR="00910E67" w:rsidRPr="00897975">
        <w:t>L’Avente Titolo ai Risultati detiene la titolarità dei Risultati non suscettibili di costituire oggetto di Diritti di Proprietà Industriale prodotti dall’</w:t>
      </w:r>
      <w:r w:rsidR="00F9051B" w:rsidRPr="00F9051B">
        <w:t xml:space="preserve"> Università/Centro di Ricerca</w:t>
      </w:r>
      <w:r w:rsidR="00910E67" w:rsidRPr="00897975">
        <w:t xml:space="preserve"> in esecuzione dell’attività di ricerca di cui al presente Contratto e potrà farne uso, assumendosene ogni responsabilità, nei limiti in cui tale uso non pregiudichi la possibilità di tutela dei Risultati e nel rispetto degli obblighi di confidenzialità di cui all’</w:t>
      </w:r>
      <w:r w:rsidR="00F9051B" w:rsidRPr="00F9051B">
        <w:t xml:space="preserve"> Università/Centro di Ricerca</w:t>
      </w:r>
      <w:r w:rsidR="00910E67" w:rsidRPr="00897975">
        <w:t xml:space="preserve">, fatto salvo quanto stabilito al precedente comma </w:t>
      </w:r>
      <w:r w:rsidR="008D1B55">
        <w:t>8.2</w:t>
      </w:r>
      <w:r w:rsidR="00910E67" w:rsidRPr="00897975">
        <w:t>.</w:t>
      </w:r>
    </w:p>
    <w:p w14:paraId="2DE7105D" w14:textId="0FE73A74" w:rsidR="00910E67" w:rsidRPr="00897975" w:rsidRDefault="009D02EE" w:rsidP="00245A3A">
      <w:pPr>
        <w:pStyle w:val="ArticoloComma"/>
        <w:numPr>
          <w:ilvl w:val="0"/>
          <w:numId w:val="0"/>
        </w:numPr>
        <w:tabs>
          <w:tab w:val="left" w:pos="993"/>
        </w:tabs>
        <w:ind w:left="426"/>
      </w:pPr>
      <w:r>
        <w:t>8</w:t>
      </w:r>
      <w:r w:rsidR="002F20F9">
        <w:t>.5</w:t>
      </w:r>
      <w:r w:rsidR="002F20F9">
        <w:tab/>
      </w:r>
      <w:r w:rsidR="00910E67" w:rsidRPr="00897975">
        <w:t>Ciascuna parte è titolare dei diritti di proprietà intellettuale e industriale relativi al proprio Background messo a disposizione per l’esecuzione del presente Contratto e al proprio Sideground.</w:t>
      </w:r>
    </w:p>
    <w:p w14:paraId="146B870C" w14:textId="62C2BEC3" w:rsidR="00910E67" w:rsidRPr="00897975" w:rsidRDefault="009D02EE" w:rsidP="00245A3A">
      <w:pPr>
        <w:pStyle w:val="ArticoloComma"/>
        <w:numPr>
          <w:ilvl w:val="0"/>
          <w:numId w:val="0"/>
        </w:numPr>
        <w:tabs>
          <w:tab w:val="left" w:pos="993"/>
        </w:tabs>
        <w:ind w:left="426"/>
      </w:pPr>
      <w:bookmarkStart w:id="95" w:name="_Ref30020239"/>
      <w:r>
        <w:t>8</w:t>
      </w:r>
      <w:r w:rsidR="00A748D0">
        <w:t>.6</w:t>
      </w:r>
      <w:r w:rsidR="00A748D0">
        <w:tab/>
      </w:r>
      <w:r w:rsidR="00910E67" w:rsidRPr="00897975">
        <w:t>Le parti si danno reciprocamente atto che niente di quanto previsto nel presente Contratto implica in modo diretto o indiretto la cessione di alcun diritto in relazione al proprio Background e al proprio Sideground.</w:t>
      </w:r>
      <w:bookmarkEnd w:id="95"/>
    </w:p>
    <w:p w14:paraId="7C2880DE" w14:textId="4C4B513E" w:rsidR="00910E67" w:rsidRPr="00897975" w:rsidRDefault="009D02EE" w:rsidP="00A748D0">
      <w:pPr>
        <w:pStyle w:val="ArticoloComma"/>
        <w:numPr>
          <w:ilvl w:val="0"/>
          <w:numId w:val="0"/>
        </w:numPr>
        <w:tabs>
          <w:tab w:val="left" w:pos="993"/>
        </w:tabs>
        <w:ind w:left="426"/>
      </w:pPr>
      <w:r>
        <w:t>8</w:t>
      </w:r>
      <w:r w:rsidR="00A748D0">
        <w:t>.7</w:t>
      </w:r>
      <w:r w:rsidR="00A748D0">
        <w:tab/>
      </w:r>
      <w:r w:rsidR="00910E67" w:rsidRPr="00897975">
        <w:t xml:space="preserve">Fermo restando quanto disposto al comma precedente, le parti si riconoscono reciprocamente, a titolo gratuito, il diritto non esclusivo di utilizzazione dei rispettivi Background nell’ambito del rapporto oggetto del presente Contratto e in ragione della sua esecuzione. Tale diritto si intende conferito per la sola durata del presente Contratto, con espresso divieto di </w:t>
      </w:r>
      <w:r w:rsidR="006D6199" w:rsidRPr="00897975">
        <w:t>sub licenza</w:t>
      </w:r>
      <w:r w:rsidR="00910E67" w:rsidRPr="00897975">
        <w:t xml:space="preserve"> o trasferimento a qualunque titolo a soggetti terzi.</w:t>
      </w:r>
    </w:p>
    <w:p w14:paraId="38E4B69D" w14:textId="2E44D940" w:rsidR="00910E67" w:rsidRPr="00897975" w:rsidRDefault="009D02EE" w:rsidP="00A748D0">
      <w:pPr>
        <w:pStyle w:val="ArticoloComma"/>
        <w:numPr>
          <w:ilvl w:val="0"/>
          <w:numId w:val="0"/>
        </w:numPr>
        <w:tabs>
          <w:tab w:val="left" w:pos="993"/>
        </w:tabs>
        <w:ind w:left="426"/>
      </w:pPr>
      <w:r>
        <w:t>8</w:t>
      </w:r>
      <w:r w:rsidR="008832D1">
        <w:t>.8</w:t>
      </w:r>
      <w:r w:rsidR="008832D1">
        <w:tab/>
      </w:r>
      <w:r w:rsidR="00910E67" w:rsidRPr="00897975">
        <w:t xml:space="preserve">Qualora il Background </w:t>
      </w:r>
      <w:r w:rsidR="006D6199" w:rsidRPr="00897975">
        <w:t>dell’Università</w:t>
      </w:r>
      <w:r w:rsidR="00F9051B" w:rsidRPr="00F9051B">
        <w:t>/Centro di Ricerca</w:t>
      </w:r>
      <w:r w:rsidR="00F9051B" w:rsidRPr="00897975">
        <w:t xml:space="preserve"> </w:t>
      </w:r>
      <w:r w:rsidR="00910E67" w:rsidRPr="00897975">
        <w:t>sia necessario al Committente per l’uso e/o lo sfruttamento dei Risultati, le parti coinvolte si accorderanno separatamente per le condizioni di un’eventuale licenza a condizioni “eque e ragionevoli”.</w:t>
      </w:r>
    </w:p>
    <w:p w14:paraId="393E8984" w14:textId="52A3272C" w:rsidR="00910E67" w:rsidRPr="00897975" w:rsidRDefault="009D02EE" w:rsidP="00A748D0">
      <w:pPr>
        <w:pStyle w:val="ArticoloComma"/>
        <w:numPr>
          <w:ilvl w:val="0"/>
          <w:numId w:val="0"/>
        </w:numPr>
        <w:tabs>
          <w:tab w:val="left" w:pos="993"/>
        </w:tabs>
        <w:ind w:left="426"/>
      </w:pPr>
      <w:r>
        <w:t>8</w:t>
      </w:r>
      <w:r w:rsidR="00F50653">
        <w:t>.9</w:t>
      </w:r>
      <w:r w:rsidR="00F50653">
        <w:tab/>
      </w:r>
      <w:r w:rsidR="00910E67" w:rsidRPr="00897975">
        <w:t>Il Sideground di ciascuna Parte non potrà essere utilizzato dall’altra Parte senza espressa autorizzazione scritta del titolare.</w:t>
      </w:r>
    </w:p>
    <w:p w14:paraId="0B195420" w14:textId="14021E16" w:rsidR="003038F7" w:rsidRDefault="003038F7" w:rsidP="006258CB">
      <w:pPr>
        <w:ind w:left="852"/>
      </w:pPr>
    </w:p>
    <w:p w14:paraId="3048ECAA" w14:textId="077E910A" w:rsidR="0007061F" w:rsidRPr="0007061F" w:rsidRDefault="0007061F" w:rsidP="00F50653">
      <w:pPr>
        <w:rPr>
          <w:i/>
        </w:rPr>
      </w:pPr>
      <w:r w:rsidRPr="0007061F">
        <w:rPr>
          <w:i/>
        </w:rPr>
        <w:t>omissis</w:t>
      </w:r>
    </w:p>
    <w:p w14:paraId="106BD61F" w14:textId="77777777" w:rsidR="0007061F" w:rsidRDefault="0007061F" w:rsidP="0007061F">
      <w:pPr>
        <w:ind w:left="426"/>
      </w:pPr>
    </w:p>
    <w:p w14:paraId="4A6B7BBC" w14:textId="6AF8A66E" w:rsidR="00523B58" w:rsidRPr="00897975" w:rsidRDefault="00184AFB" w:rsidP="00523B58">
      <w:pPr>
        <w:pStyle w:val="ArticoloComma"/>
        <w:numPr>
          <w:ilvl w:val="0"/>
          <w:numId w:val="0"/>
        </w:numPr>
        <w:tabs>
          <w:tab w:val="left" w:pos="993"/>
        </w:tabs>
        <w:ind w:left="426"/>
      </w:pPr>
      <w:bookmarkStart w:id="96" w:name="_Ref29375539"/>
      <w:r>
        <w:t>11.2</w:t>
      </w:r>
      <w:r>
        <w:tab/>
      </w:r>
      <w:r w:rsidR="00523B58" w:rsidRPr="00897975">
        <w:t>Il corrispettivo per la cessione / concessione a SMACT e/o alla Committente da parte dell’</w:t>
      </w:r>
      <w:r w:rsidR="009E3870" w:rsidRPr="009E3870">
        <w:t>Università/Centro di Ricerca</w:t>
      </w:r>
      <w:r w:rsidR="00523B58" w:rsidRPr="00897975">
        <w:t xml:space="preserve"> della propria quota / del diritto di sfruttamento esclusivo di ciascuna privativa industriale depositata congiuntamente ai sensi del precedente </w:t>
      </w:r>
      <w:r w:rsidR="009E3870">
        <w:t xml:space="preserve">Art. </w:t>
      </w:r>
      <w:r w:rsidR="002D2BDD">
        <w:t>8</w:t>
      </w:r>
      <w:r w:rsidR="009E3870">
        <w:t xml:space="preserve"> </w:t>
      </w:r>
      <w:r w:rsidR="00523B58" w:rsidRPr="00897975">
        <w:t>sarà determinato in buona fede tra le Parti con apposito contratto, utilizzando come linee guida i seguenti parametri:</w:t>
      </w:r>
      <w:bookmarkEnd w:id="96"/>
    </w:p>
    <w:p w14:paraId="1876B4FD" w14:textId="37C1F822" w:rsidR="00523B58" w:rsidRPr="00897975" w:rsidRDefault="004A7909" w:rsidP="00523B58">
      <w:pPr>
        <w:pStyle w:val="ArticoloComma"/>
        <w:numPr>
          <w:ilvl w:val="0"/>
          <w:numId w:val="0"/>
        </w:numPr>
        <w:tabs>
          <w:tab w:val="left" w:pos="993"/>
        </w:tabs>
        <w:ind w:left="426"/>
      </w:pPr>
      <w:r>
        <w:t xml:space="preserve">- </w:t>
      </w:r>
      <w:r w:rsidR="00523B58" w:rsidRPr="00897975">
        <w:t>per la cessione di titolarità:</w:t>
      </w:r>
      <w:r w:rsidR="00523B58" w:rsidRPr="00897975" w:rsidDel="000A41BE">
        <w:t xml:space="preserve"> </w:t>
      </w:r>
      <w:r w:rsidR="00523B58" w:rsidRPr="00897975">
        <w:t xml:space="preserve">il maggiore tra il 10% del Corrispettivo al netto di IVA </w:t>
      </w:r>
      <w:r>
        <w:t>[omissis]</w:t>
      </w:r>
      <w:r w:rsidR="00523B58" w:rsidRPr="00897975">
        <w:t xml:space="preserve"> e </w:t>
      </w:r>
      <w:proofErr w:type="gramStart"/>
      <w:r w:rsidR="00523B58" w:rsidRPr="00897975">
        <w:t>Euro</w:t>
      </w:r>
      <w:proofErr w:type="gramEnd"/>
      <w:r w:rsidR="00523B58" w:rsidRPr="00897975">
        <w:t xml:space="preserve"> 10.000,00 (diecimila/00);</w:t>
      </w:r>
    </w:p>
    <w:p w14:paraId="1D0A11A6" w14:textId="1BC6A40C" w:rsidR="00523B58" w:rsidRPr="00897975" w:rsidRDefault="004A7909" w:rsidP="00523B58">
      <w:pPr>
        <w:pStyle w:val="ArticoloComma"/>
        <w:numPr>
          <w:ilvl w:val="0"/>
          <w:numId w:val="0"/>
        </w:numPr>
        <w:tabs>
          <w:tab w:val="left" w:pos="993"/>
        </w:tabs>
        <w:ind w:left="426"/>
      </w:pPr>
      <w:r>
        <w:t xml:space="preserve">- </w:t>
      </w:r>
      <w:r w:rsidR="00523B58" w:rsidRPr="00897975">
        <w:t>per la concessione del diritto di sfruttamento esclusivo: tra il 2% e il 5% del fatturato generato dallo sfruttamento della privativa industriale.</w:t>
      </w:r>
    </w:p>
    <w:p w14:paraId="2653C893" w14:textId="77777777" w:rsidR="00523B58" w:rsidRPr="00897975" w:rsidRDefault="00523B58" w:rsidP="00523B58">
      <w:pPr>
        <w:pStyle w:val="ArticoloComma"/>
        <w:numPr>
          <w:ilvl w:val="0"/>
          <w:numId w:val="0"/>
        </w:numPr>
        <w:tabs>
          <w:tab w:val="left" w:pos="993"/>
        </w:tabs>
        <w:ind w:left="426"/>
      </w:pPr>
      <w:r w:rsidRPr="00897975">
        <w:t>Saranno inoltre a carico di SMACT e/o della Committente tutti i costi e le spese connesse all’eventuale cambio di titolarità della privativa industriale ed ogni comunicazione pertinente alla cessione / concessione alle autorità competenti.</w:t>
      </w:r>
    </w:p>
    <w:p w14:paraId="56EDE0C3" w14:textId="4320550C" w:rsidR="0007061F" w:rsidRPr="003C7E11" w:rsidRDefault="0007061F" w:rsidP="00844C75">
      <w:pPr>
        <w:pStyle w:val="ArticoloComma"/>
        <w:numPr>
          <w:ilvl w:val="0"/>
          <w:numId w:val="0"/>
        </w:numPr>
        <w:tabs>
          <w:tab w:val="left" w:pos="993"/>
        </w:tabs>
        <w:ind w:left="576" w:hanging="576"/>
      </w:pPr>
    </w:p>
    <w:sectPr w:rsidR="0007061F" w:rsidRPr="003C7E11" w:rsidSect="00A62A65">
      <w:headerReference w:type="default" r:id="rId11"/>
      <w:footerReference w:type="even" r:id="rId12"/>
      <w:footerReference w:type="default" r:id="rId13"/>
      <w:headerReference w:type="first" r:id="rId14"/>
      <w:footerReference w:type="first" r:id="rId15"/>
      <w:pgSz w:w="11907" w:h="16840"/>
      <w:pgMar w:top="1417" w:right="1134" w:bottom="1134" w:left="1134" w:header="567" w:footer="40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895AD" w14:textId="77777777" w:rsidR="00DB3716" w:rsidRDefault="00DB3716" w:rsidP="00C74CB4">
      <w:r>
        <w:separator/>
      </w:r>
    </w:p>
  </w:endnote>
  <w:endnote w:type="continuationSeparator" w:id="0">
    <w:p w14:paraId="5BDED80B" w14:textId="77777777" w:rsidR="00DB3716" w:rsidRDefault="00DB3716" w:rsidP="00C74CB4">
      <w:r>
        <w:continuationSeparator/>
      </w:r>
    </w:p>
  </w:endnote>
  <w:endnote w:type="continuationNotice" w:id="1">
    <w:p w14:paraId="49DACC07" w14:textId="77777777" w:rsidR="00DB3716" w:rsidRDefault="00DB37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6A9EE" w14:textId="77777777" w:rsidR="00573E87" w:rsidRDefault="00573E87" w:rsidP="00C74CB4">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03A1C4AA" w14:textId="77777777" w:rsidR="00573E87" w:rsidRDefault="00573E87" w:rsidP="00C74CB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5B00A" w14:textId="6663ABEC" w:rsidR="00573E87" w:rsidRDefault="007F4195" w:rsidP="0043671F">
    <w:pPr>
      <w:pStyle w:val="Pidipagina"/>
      <w:pBdr>
        <w:top w:val="single" w:sz="4" w:space="1" w:color="auto"/>
      </w:pBdr>
    </w:pPr>
    <w:r w:rsidRPr="00E25015">
      <w:t xml:space="preserve">SMACT – </w:t>
    </w:r>
    <w:r w:rsidR="0043671F" w:rsidRPr="00E25015">
      <w:fldChar w:fldCharType="begin"/>
    </w:r>
    <w:r w:rsidR="0043671F" w:rsidRPr="00E25015">
      <w:instrText xml:space="preserve"> REF Cliente \h  \* MERGEFORMAT </w:instrText>
    </w:r>
    <w:r w:rsidR="0043671F" w:rsidRPr="00E25015">
      <w:fldChar w:fldCharType="separate"/>
    </w:r>
    <w:r w:rsidR="0043671F" w:rsidRPr="00E25015">
      <w:t xml:space="preserve"> </w:t>
    </w:r>
    <w:proofErr w:type="spellStart"/>
    <w:r w:rsidR="0043671F" w:rsidRPr="00E25015">
      <w:t>NomeBreveCliente</w:t>
    </w:r>
    <w:proofErr w:type="spellEnd"/>
    <w:r w:rsidR="0043671F" w:rsidRPr="00E25015">
      <w:fldChar w:fldCharType="end"/>
    </w:r>
    <w:r w:rsidR="0043671F">
      <w:t xml:space="preserve"> – </w:t>
    </w:r>
    <w:r w:rsidRPr="00E25015">
      <w:t xml:space="preserve">SOW </w:t>
    </w:r>
    <w:r w:rsidRPr="00E25015">
      <w:fldChar w:fldCharType="begin"/>
    </w:r>
    <w:r w:rsidRPr="00E25015">
      <w:instrText xml:space="preserve"> REF NoSOW \h </w:instrText>
    </w:r>
    <w:r w:rsidR="00A62A65" w:rsidRPr="00E25015">
      <w:instrText xml:space="preserve"> \* MERGEFORMAT </w:instrText>
    </w:r>
    <w:r w:rsidRPr="00E25015">
      <w:fldChar w:fldCharType="separate"/>
    </w:r>
    <w:r w:rsidR="00A62A65" w:rsidRPr="00E25015">
      <w:t>###</w:t>
    </w:r>
    <w:r w:rsidRPr="00E25015">
      <w:fldChar w:fldCharType="end"/>
    </w:r>
    <w:r w:rsidRPr="00E25015">
      <w:tab/>
    </w:r>
    <w:r w:rsidRPr="00E25015">
      <w:tab/>
      <w:t xml:space="preserve">Pag. </w:t>
    </w:r>
    <w:r w:rsidRPr="00E25015">
      <w:fldChar w:fldCharType="begin"/>
    </w:r>
    <w:r w:rsidRPr="00E25015">
      <w:instrText>PAGE  \* Arabic  \* MERGEFORMAT</w:instrText>
    </w:r>
    <w:r w:rsidRPr="00E25015">
      <w:fldChar w:fldCharType="separate"/>
    </w:r>
    <w:r w:rsidRPr="00E25015">
      <w:t>1</w:t>
    </w:r>
    <w:r w:rsidRPr="00E25015">
      <w:fldChar w:fldCharType="end"/>
    </w:r>
    <w:r w:rsidRPr="00E25015">
      <w:t xml:space="preserve"> di </w:t>
    </w:r>
    <w:r w:rsidR="001171F7">
      <w:fldChar w:fldCharType="begin"/>
    </w:r>
    <w:r w:rsidR="001171F7">
      <w:instrText>NUMPAGES  \* Arabic  \* MERGEFORMAT</w:instrText>
    </w:r>
    <w:r w:rsidR="001171F7">
      <w:fldChar w:fldCharType="separate"/>
    </w:r>
    <w:r w:rsidRPr="00E25015">
      <w:t>6</w:t>
    </w:r>
    <w:r w:rsidR="001171F7">
      <w:fldChar w:fldCharType="end"/>
    </w:r>
  </w:p>
  <w:p w14:paraId="1BEBC7D6" w14:textId="77777777" w:rsidR="0043671F" w:rsidRPr="00E25015" w:rsidRDefault="0043671F" w:rsidP="0043671F">
    <w:pPr>
      <w:pStyle w:val="Pidipagina"/>
      <w:pBdr>
        <w:top w:val="single" w:sz="4" w:space="1"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7AA6E" w14:textId="3F5E1C5B" w:rsidR="00A62A65" w:rsidRDefault="00A62A65" w:rsidP="0043671F">
    <w:pPr>
      <w:pStyle w:val="Pidipagina"/>
      <w:pBdr>
        <w:top w:val="single" w:sz="4" w:space="1" w:color="auto"/>
      </w:pBdr>
    </w:pPr>
    <w:r w:rsidRPr="00A62A65">
      <w:tab/>
    </w:r>
    <w:r w:rsidRPr="00A62A65">
      <w:tab/>
      <w:t xml:space="preserve">Pag. </w:t>
    </w:r>
    <w:r w:rsidRPr="00A62A65">
      <w:fldChar w:fldCharType="begin"/>
    </w:r>
    <w:r w:rsidRPr="00A62A65">
      <w:instrText>PAGE  \* Arabic  \* MERGEFORMAT</w:instrText>
    </w:r>
    <w:r w:rsidRPr="00A62A65">
      <w:fldChar w:fldCharType="separate"/>
    </w:r>
    <w:r>
      <w:t>2</w:t>
    </w:r>
    <w:r w:rsidRPr="00A62A65">
      <w:fldChar w:fldCharType="end"/>
    </w:r>
    <w:r w:rsidRPr="00A62A65">
      <w:t xml:space="preserve"> di </w:t>
    </w:r>
    <w:r w:rsidR="001171F7">
      <w:fldChar w:fldCharType="begin"/>
    </w:r>
    <w:r w:rsidR="001171F7">
      <w:instrText>NUMPAGES  \* Arabic  \* MERGEFORMAT</w:instrText>
    </w:r>
    <w:r w:rsidR="001171F7">
      <w:fldChar w:fldCharType="separate"/>
    </w:r>
    <w:r>
      <w:t>6</w:t>
    </w:r>
    <w:r w:rsidR="001171F7">
      <w:fldChar w:fldCharType="end"/>
    </w:r>
  </w:p>
  <w:p w14:paraId="1872B111" w14:textId="77777777" w:rsidR="0043671F" w:rsidRPr="00A62A65" w:rsidRDefault="0043671F" w:rsidP="0043671F">
    <w:pPr>
      <w:pStyle w:val="Pidipagina"/>
      <w:pBdr>
        <w:top w:val="single" w:sz="4"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0AECA" w14:textId="77777777" w:rsidR="00DB3716" w:rsidRDefault="00DB3716" w:rsidP="00C74CB4">
      <w:r>
        <w:separator/>
      </w:r>
    </w:p>
  </w:footnote>
  <w:footnote w:type="continuationSeparator" w:id="0">
    <w:p w14:paraId="78242D03" w14:textId="77777777" w:rsidR="00DB3716" w:rsidRDefault="00DB3716" w:rsidP="00C74CB4">
      <w:r>
        <w:continuationSeparator/>
      </w:r>
    </w:p>
  </w:footnote>
  <w:footnote w:type="continuationNotice" w:id="1">
    <w:p w14:paraId="7FCDF402" w14:textId="77777777" w:rsidR="00DB3716" w:rsidRDefault="00DB37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DE1E8" w14:textId="77777777" w:rsidR="00A62A65" w:rsidRDefault="00A62A65" w:rsidP="00C74CB4">
    <w:pPr>
      <w:pStyle w:val="Pidipagina"/>
    </w:pPr>
  </w:p>
  <w:p w14:paraId="68D27976" w14:textId="77777777" w:rsidR="00A62A65" w:rsidRDefault="00A62A65" w:rsidP="00C74CB4">
    <w:pPr>
      <w:pStyle w:val="Pidipagina"/>
    </w:pPr>
  </w:p>
  <w:p w14:paraId="36F36B4F" w14:textId="2B2C5262" w:rsidR="00A62A65" w:rsidRPr="00A62A65" w:rsidRDefault="00E25015" w:rsidP="0043671F">
    <w:pPr>
      <w:pStyle w:val="Pidipagina"/>
      <w:pBdr>
        <w:bottom w:val="single" w:sz="4" w:space="1" w:color="auto"/>
      </w:pBdr>
    </w:pPr>
    <w:r>
      <w:tab/>
    </w:r>
    <w:r>
      <w:tab/>
    </w:r>
    <w:r w:rsidR="00A62A65" w:rsidRPr="00A62A65">
      <w:t xml:space="preserve">SMACT </w:t>
    </w:r>
    <w:r w:rsidR="00A62A65">
      <w:t>scpa</w:t>
    </w:r>
  </w:p>
  <w:p w14:paraId="4926CE40" w14:textId="08C195E6" w:rsidR="007F4195" w:rsidRPr="00A62A65" w:rsidRDefault="007F4195" w:rsidP="00C74CB4">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4FA06" w14:textId="77777777" w:rsidR="00A62A65" w:rsidRPr="00A62A65" w:rsidRDefault="00A62A65" w:rsidP="00C74CB4">
    <w:pPr>
      <w:pStyle w:val="Pidipagina"/>
      <w:jc w:val="right"/>
    </w:pPr>
    <w:r w:rsidRPr="00A62A65">
      <w:rPr>
        <w:noProof/>
      </w:rPr>
      <w:drawing>
        <wp:anchor distT="0" distB="0" distL="114300" distR="114300" simplePos="0" relativeHeight="251662336" behindDoc="0" locked="0" layoutInCell="1" allowOverlap="1" wp14:anchorId="58891C51" wp14:editId="1F102991">
          <wp:simplePos x="0" y="0"/>
          <wp:positionH relativeFrom="column">
            <wp:posOffset>0</wp:posOffset>
          </wp:positionH>
          <wp:positionV relativeFrom="paragraph">
            <wp:posOffset>-19685</wp:posOffset>
          </wp:positionV>
          <wp:extent cx="1604010" cy="546735"/>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MACT_logo.png"/>
                  <pic:cNvPicPr/>
                </pic:nvPicPr>
                <pic:blipFill>
                  <a:blip r:embed="rId1">
                    <a:extLst>
                      <a:ext uri="{28A0092B-C50C-407E-A947-70E740481C1C}">
                        <a14:useLocalDpi xmlns:a14="http://schemas.microsoft.com/office/drawing/2010/main" val="0"/>
                      </a:ext>
                    </a:extLst>
                  </a:blip>
                  <a:stretch>
                    <a:fillRect/>
                  </a:stretch>
                </pic:blipFill>
                <pic:spPr>
                  <a:xfrm>
                    <a:off x="0" y="0"/>
                    <a:ext cx="1604010" cy="546735"/>
                  </a:xfrm>
                  <a:prstGeom prst="rect">
                    <a:avLst/>
                  </a:prstGeom>
                </pic:spPr>
              </pic:pic>
            </a:graphicData>
          </a:graphic>
          <wp14:sizeRelH relativeFrom="page">
            <wp14:pctWidth>0</wp14:pctWidth>
          </wp14:sizeRelH>
          <wp14:sizeRelV relativeFrom="page">
            <wp14:pctHeight>0</wp14:pctHeight>
          </wp14:sizeRelV>
        </wp:anchor>
      </w:drawing>
    </w:r>
    <w:r w:rsidRPr="00A62A65">
      <w:t>SMACT Società Consortile per Azioni</w:t>
    </w:r>
  </w:p>
  <w:p w14:paraId="19D86870" w14:textId="77777777" w:rsidR="00A62A65" w:rsidRPr="00A62A65" w:rsidRDefault="00A62A65" w:rsidP="00C74CB4">
    <w:pPr>
      <w:pStyle w:val="Pidipagina"/>
      <w:jc w:val="right"/>
    </w:pPr>
    <w:r w:rsidRPr="00A62A65">
      <w:t>Fondamenta San Giobbe, Cannaregio 873, 30121, Venezia</w:t>
    </w:r>
  </w:p>
  <w:p w14:paraId="1E2B4345" w14:textId="77777777" w:rsidR="00A62A65" w:rsidRPr="00A62A65" w:rsidRDefault="00A62A65" w:rsidP="00C74CB4">
    <w:pPr>
      <w:pStyle w:val="Pidipagina"/>
      <w:jc w:val="right"/>
    </w:pPr>
    <w:r w:rsidRPr="00A62A65">
      <w:t>CF/</w:t>
    </w:r>
    <w:proofErr w:type="spellStart"/>
    <w:r w:rsidRPr="00A62A65">
      <w:t>P.Iva</w:t>
    </w:r>
    <w:proofErr w:type="spellEnd"/>
    <w:r w:rsidRPr="00A62A65">
      <w:t xml:space="preserve"> 04516580273 – </w:t>
    </w:r>
    <w:proofErr w:type="spellStart"/>
    <w:r w:rsidRPr="00A62A65">
      <w:t>Cap.Soc</w:t>
    </w:r>
    <w:proofErr w:type="spellEnd"/>
    <w:r w:rsidRPr="00A62A65">
      <w:t xml:space="preserve">. Euro 100.000,00 </w:t>
    </w:r>
    <w:proofErr w:type="spellStart"/>
    <w:r w:rsidRPr="00A62A65">
      <w:t>i.v</w:t>
    </w:r>
    <w:proofErr w:type="spellEnd"/>
    <w:r w:rsidRPr="00A62A65">
      <w:t>.</w:t>
    </w:r>
  </w:p>
  <w:p w14:paraId="7CC05DFB" w14:textId="77777777" w:rsidR="00A62A65" w:rsidRPr="00A62A65" w:rsidRDefault="00A62A65" w:rsidP="00C74CB4">
    <w:pPr>
      <w:pStyle w:val="Pidipagina"/>
      <w:jc w:val="right"/>
      <w:rPr>
        <w:lang w:val="en-US"/>
      </w:rPr>
    </w:pPr>
    <w:r w:rsidRPr="000A7FC0">
      <w:t xml:space="preserve"> </w:t>
    </w:r>
    <w:r w:rsidRPr="00A62A65">
      <w:rPr>
        <w:lang w:val="en-US"/>
      </w:rPr>
      <w:t xml:space="preserve">Email: </w:t>
    </w:r>
    <w:hyperlink r:id="rId2" w:history="1">
      <w:r w:rsidRPr="00A62A65">
        <w:rPr>
          <w:rStyle w:val="Collegamentoipertestuale"/>
          <w:lang w:val="en-US"/>
        </w:rPr>
        <w:t>info@smactcc.it</w:t>
      </w:r>
    </w:hyperlink>
    <w:r w:rsidRPr="00A62A65">
      <w:rPr>
        <w:lang w:val="en-US"/>
      </w:rPr>
      <w:t xml:space="preserve"> - PEC: </w:t>
    </w:r>
    <w:hyperlink r:id="rId3" w:history="1">
      <w:r w:rsidRPr="00A62A65">
        <w:rPr>
          <w:rStyle w:val="Collegamentoipertestuale"/>
          <w:lang w:val="en-US"/>
        </w:rPr>
        <w:t>smact.competencecenter@legalmail.it</w:t>
      </w:r>
    </w:hyperlink>
  </w:p>
  <w:p w14:paraId="7AE2594F" w14:textId="77777777" w:rsidR="00A62A65" w:rsidRPr="00A62A65" w:rsidRDefault="00A62A65" w:rsidP="00C74CB4">
    <w:pPr>
      <w:pStyle w:val="Pidipagina"/>
      <w:rPr>
        <w:lang w:val="en-US"/>
      </w:rPr>
    </w:pPr>
  </w:p>
  <w:p w14:paraId="117B0CB0" w14:textId="77777777" w:rsidR="00A62A65" w:rsidRPr="0097294E" w:rsidRDefault="00A62A65" w:rsidP="00C74CB4">
    <w:pPr>
      <w:pStyle w:val="Intestazione"/>
      <w:pBdr>
        <w:top w:val="single" w:sz="4" w:space="1" w:color="auto"/>
      </w:pBdr>
      <w:rPr>
        <w:color w:val="000000" w:themeColor="text1"/>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D72D9"/>
    <w:multiLevelType w:val="hybridMultilevel"/>
    <w:tmpl w:val="27A8BFFC"/>
    <w:lvl w:ilvl="0" w:tplc="6F6C0D3C">
      <w:start w:val="16"/>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 w15:restartNumberingAfterBreak="0">
    <w:nsid w:val="16777AD5"/>
    <w:multiLevelType w:val="hybridMultilevel"/>
    <w:tmpl w:val="2C6C70C0"/>
    <w:lvl w:ilvl="0" w:tplc="6F6C0D3C">
      <w:start w:val="16"/>
      <w:numFmt w:val="bullet"/>
      <w:lvlText w:val="-"/>
      <w:lvlJc w:val="left"/>
      <w:pPr>
        <w:ind w:left="786" w:hanging="360"/>
      </w:pPr>
      <w:rPr>
        <w:rFonts w:ascii="Calibri" w:eastAsia="Times New Roman" w:hAnsi="Calibri" w:cs="Calibri" w:hint="default"/>
      </w:rPr>
    </w:lvl>
    <w:lvl w:ilvl="1" w:tplc="04100001">
      <w:start w:val="1"/>
      <w:numFmt w:val="bullet"/>
      <w:lvlText w:val=""/>
      <w:lvlJc w:val="left"/>
      <w:pPr>
        <w:ind w:left="1440" w:hanging="360"/>
      </w:pPr>
      <w:rPr>
        <w:rFonts w:ascii="Symbol" w:hAnsi="Symbol" w:hint="default"/>
      </w:rPr>
    </w:lvl>
    <w:lvl w:ilvl="2" w:tplc="6F6C0D3C">
      <w:start w:val="16"/>
      <w:numFmt w:val="bullet"/>
      <w:lvlText w:val="-"/>
      <w:lvlJc w:val="left"/>
      <w:pPr>
        <w:ind w:left="2340" w:hanging="360"/>
      </w:pPr>
      <w:rPr>
        <w:rFonts w:ascii="Calibri" w:eastAsia="Times New Roman" w:hAnsi="Calibri" w:cs="Calibr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E92C80"/>
    <w:multiLevelType w:val="multilevel"/>
    <w:tmpl w:val="0A26B91C"/>
    <w:lvl w:ilvl="0">
      <w:start w:val="1"/>
      <w:numFmt w:val="decimal"/>
      <w:pStyle w:val="Titolo1"/>
      <w:lvlText w:val="%1"/>
      <w:lvlJc w:val="left"/>
      <w:pPr>
        <w:ind w:left="3410" w:hanging="432"/>
      </w:pPr>
      <w:rPr>
        <w:rFonts w:hint="default"/>
      </w:rPr>
    </w:lvl>
    <w:lvl w:ilvl="1">
      <w:start w:val="1"/>
      <w:numFmt w:val="decimal"/>
      <w:pStyle w:val="ArticoloComma"/>
      <w:lvlText w:val="%1.%2"/>
      <w:lvlJc w:val="left"/>
      <w:pPr>
        <w:ind w:left="576" w:hanging="576"/>
      </w:pPr>
      <w:rPr>
        <w:rFonts w:hint="default"/>
      </w:rPr>
    </w:lvl>
    <w:lvl w:ilvl="2">
      <w:start w:val="1"/>
      <w:numFmt w:val="lowerLetter"/>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3" w15:restartNumberingAfterBreak="0">
    <w:nsid w:val="19226227"/>
    <w:multiLevelType w:val="hybridMultilevel"/>
    <w:tmpl w:val="78FE412E"/>
    <w:lvl w:ilvl="0" w:tplc="DBA26162">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 w15:restartNumberingAfterBreak="0">
    <w:nsid w:val="1ADB6A31"/>
    <w:multiLevelType w:val="hybridMultilevel"/>
    <w:tmpl w:val="3E64CDD2"/>
    <w:lvl w:ilvl="0" w:tplc="E32818BC">
      <w:start w:val="16"/>
      <w:numFmt w:val="bullet"/>
      <w:lvlText w:val="-"/>
      <w:lvlJc w:val="left"/>
      <w:pPr>
        <w:ind w:left="786" w:hanging="360"/>
      </w:pPr>
      <w:rPr>
        <w:rFonts w:ascii="Calibri" w:eastAsia="Times New Roman" w:hAnsi="Calibri" w:cs="Calibri"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 w15:restartNumberingAfterBreak="0">
    <w:nsid w:val="1C2D0F74"/>
    <w:multiLevelType w:val="multilevel"/>
    <w:tmpl w:val="28000196"/>
    <w:lvl w:ilvl="0">
      <w:start w:val="1"/>
      <w:numFmt w:val="decimal"/>
      <w:lvlText w:val="Art. %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5D46ABD"/>
    <w:multiLevelType w:val="hybridMultilevel"/>
    <w:tmpl w:val="08BC757A"/>
    <w:lvl w:ilvl="0" w:tplc="F9A48ED6">
      <w:start w:val="20"/>
      <w:numFmt w:val="bullet"/>
      <w:lvlText w:val="-"/>
      <w:lvlJc w:val="left"/>
      <w:pPr>
        <w:ind w:left="1069" w:hanging="360"/>
      </w:pPr>
      <w:rPr>
        <w:rFonts w:ascii="Verdana" w:eastAsia="Times New Roman" w:hAnsi="Verdana" w:cs="Verdana"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15:restartNumberingAfterBreak="0">
    <w:nsid w:val="2A2A3C6D"/>
    <w:multiLevelType w:val="singleLevel"/>
    <w:tmpl w:val="5BAEAE50"/>
    <w:lvl w:ilvl="0">
      <w:numFmt w:val="bullet"/>
      <w:lvlText w:val="-"/>
      <w:lvlJc w:val="left"/>
      <w:pPr>
        <w:tabs>
          <w:tab w:val="num" w:pos="360"/>
        </w:tabs>
        <w:ind w:left="360" w:hanging="360"/>
      </w:pPr>
      <w:rPr>
        <w:rFonts w:hint="default"/>
      </w:rPr>
    </w:lvl>
  </w:abstractNum>
  <w:abstractNum w:abstractNumId="8" w15:restartNumberingAfterBreak="0">
    <w:nsid w:val="2F6C039F"/>
    <w:multiLevelType w:val="hybridMultilevel"/>
    <w:tmpl w:val="121C0934"/>
    <w:lvl w:ilvl="0" w:tplc="04100019">
      <w:start w:val="1"/>
      <w:numFmt w:val="lowerLetter"/>
      <w:lvlText w:val="%1."/>
      <w:lvlJc w:val="left"/>
      <w:pPr>
        <w:ind w:left="1069" w:hanging="360"/>
      </w:pPr>
      <w:rPr>
        <w:rFonts w:hint="default"/>
      </w:rPr>
    </w:lvl>
    <w:lvl w:ilvl="1" w:tplc="04100001">
      <w:start w:val="1"/>
      <w:numFmt w:val="bullet"/>
      <w:lvlText w:val=""/>
      <w:lvlJc w:val="left"/>
      <w:pPr>
        <w:ind w:left="1723" w:hanging="360"/>
      </w:pPr>
      <w:rPr>
        <w:rFonts w:ascii="Symbol" w:hAnsi="Symbol" w:hint="default"/>
      </w:rPr>
    </w:lvl>
    <w:lvl w:ilvl="2" w:tplc="04100019">
      <w:start w:val="1"/>
      <w:numFmt w:val="lowerLetter"/>
      <w:lvlText w:val="%3."/>
      <w:lvlJc w:val="left"/>
      <w:pPr>
        <w:ind w:left="2623" w:hanging="360"/>
      </w:pPr>
      <w:rPr>
        <w:rFonts w:hint="default"/>
      </w:r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9" w15:restartNumberingAfterBreak="0">
    <w:nsid w:val="2F9D4C16"/>
    <w:multiLevelType w:val="hybridMultilevel"/>
    <w:tmpl w:val="C1F2E88C"/>
    <w:lvl w:ilvl="0" w:tplc="01465426">
      <w:start w:val="7"/>
      <w:numFmt w:val="bullet"/>
      <w:lvlText w:val="-"/>
      <w:lvlJc w:val="left"/>
      <w:pPr>
        <w:ind w:left="720" w:hanging="360"/>
      </w:pPr>
      <w:rPr>
        <w:rFonts w:ascii="Century Gothic" w:eastAsia="Times New Roman"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AAE3D74"/>
    <w:multiLevelType w:val="hybridMultilevel"/>
    <w:tmpl w:val="B934A910"/>
    <w:lvl w:ilvl="0" w:tplc="4D9E318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D42327"/>
    <w:multiLevelType w:val="hybridMultilevel"/>
    <w:tmpl w:val="905C8F40"/>
    <w:lvl w:ilvl="0" w:tplc="0410000F">
      <w:start w:val="1"/>
      <w:numFmt w:val="decimal"/>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2" w15:restartNumberingAfterBreak="0">
    <w:nsid w:val="5FF87305"/>
    <w:multiLevelType w:val="hybridMultilevel"/>
    <w:tmpl w:val="005C2134"/>
    <w:lvl w:ilvl="0" w:tplc="04100011">
      <w:start w:val="1"/>
      <w:numFmt w:val="decimal"/>
      <w:lvlText w:val="%1)"/>
      <w:lvlJc w:val="left"/>
      <w:pPr>
        <w:ind w:left="720" w:hanging="360"/>
      </w:pPr>
      <w:rPr>
        <w:rFonts w:hint="default"/>
        <w:b w:val="0"/>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66C0035"/>
    <w:multiLevelType w:val="hybridMultilevel"/>
    <w:tmpl w:val="3D649410"/>
    <w:lvl w:ilvl="0" w:tplc="6F6C0D3C">
      <w:start w:val="16"/>
      <w:numFmt w:val="bullet"/>
      <w:lvlText w:val="-"/>
      <w:lvlJc w:val="left"/>
      <w:pPr>
        <w:ind w:left="786" w:hanging="360"/>
      </w:pPr>
      <w:rPr>
        <w:rFonts w:ascii="Calibri" w:eastAsia="Times New Roman" w:hAnsi="Calibri" w:cs="Calibri" w:hint="default"/>
      </w:rPr>
    </w:lvl>
    <w:lvl w:ilvl="1" w:tplc="6F6C0D3C">
      <w:start w:val="16"/>
      <w:numFmt w:val="bullet"/>
      <w:lvlText w:val="-"/>
      <w:lvlJc w:val="left"/>
      <w:pPr>
        <w:ind w:left="1440" w:hanging="360"/>
      </w:pPr>
      <w:rPr>
        <w:rFonts w:ascii="Calibri" w:eastAsia="Times New Roman" w:hAnsi="Calibri" w:cs="Calibri" w:hint="default"/>
      </w:rPr>
    </w:lvl>
    <w:lvl w:ilvl="2" w:tplc="04100019">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C665867"/>
    <w:multiLevelType w:val="hybridMultilevel"/>
    <w:tmpl w:val="5FF6EAB6"/>
    <w:lvl w:ilvl="0" w:tplc="4D9E318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0052E73"/>
    <w:multiLevelType w:val="hybridMultilevel"/>
    <w:tmpl w:val="AB50C4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1E76C5D"/>
    <w:multiLevelType w:val="hybridMultilevel"/>
    <w:tmpl w:val="428A0E16"/>
    <w:lvl w:ilvl="0" w:tplc="9168CB8C">
      <w:start w:val="20"/>
      <w:numFmt w:val="bullet"/>
      <w:lvlText w:val="-"/>
      <w:lvlJc w:val="left"/>
      <w:pPr>
        <w:ind w:left="1069" w:hanging="360"/>
      </w:pPr>
      <w:rPr>
        <w:rFonts w:ascii="Verdana" w:eastAsia="Times New Roman" w:hAnsi="Verdana" w:cs="Verdana"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7" w15:restartNumberingAfterBreak="0">
    <w:nsid w:val="7F577733"/>
    <w:multiLevelType w:val="multilevel"/>
    <w:tmpl w:val="6B62FF20"/>
    <w:lvl w:ilvl="0">
      <w:start w:val="1"/>
      <w:numFmt w:val="decimal"/>
      <w:pStyle w:val="Articolo"/>
      <w:lvlText w:val="Art. %1"/>
      <w:lvlJc w:val="left"/>
      <w:pPr>
        <w:ind w:left="360" w:hanging="360"/>
      </w:pPr>
      <w:rPr>
        <w:rFonts w:hint="default"/>
      </w:rPr>
    </w:lvl>
    <w:lvl w:ilvl="1">
      <w:start w:val="1"/>
      <w:numFmt w:val="decimal"/>
      <w:lvlText w:val="%1.%2 "/>
      <w:lvlJc w:val="left"/>
      <w:pPr>
        <w:ind w:left="0" w:firstLine="0"/>
      </w:pPr>
      <w:rPr>
        <w:rFonts w:hint="default"/>
      </w:rPr>
    </w:lvl>
    <w:lvl w:ilvl="2">
      <w:start w:val="1"/>
      <w:numFmt w:val="decimal"/>
      <w:lvlText w:val="%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4"/>
  </w:num>
  <w:num w:numId="4">
    <w:abstractNumId w:val="3"/>
  </w:num>
  <w:num w:numId="5">
    <w:abstractNumId w:val="2"/>
  </w:num>
  <w:num w:numId="6">
    <w:abstractNumId w:val="11"/>
  </w:num>
  <w:num w:numId="7">
    <w:abstractNumId w:val="8"/>
  </w:num>
  <w:num w:numId="8">
    <w:abstractNumId w:val="2"/>
  </w:num>
  <w:num w:numId="9">
    <w:abstractNumId w:val="2"/>
  </w:num>
  <w:num w:numId="10">
    <w:abstractNumId w:val="13"/>
  </w:num>
  <w:num w:numId="11">
    <w:abstractNumId w:val="2"/>
  </w:num>
  <w:num w:numId="12">
    <w:abstractNumId w:val="16"/>
  </w:num>
  <w:num w:numId="13">
    <w:abstractNumId w:val="2"/>
  </w:num>
  <w:num w:numId="14">
    <w:abstractNumId w:val="2"/>
  </w:num>
  <w:num w:numId="15">
    <w:abstractNumId w:val="2"/>
  </w:num>
  <w:num w:numId="16">
    <w:abstractNumId w:val="2"/>
  </w:num>
  <w:num w:numId="17">
    <w:abstractNumId w:val="6"/>
  </w:num>
  <w:num w:numId="18">
    <w:abstractNumId w:val="7"/>
  </w:num>
  <w:num w:numId="19">
    <w:abstractNumId w:val="14"/>
  </w:num>
  <w:num w:numId="20">
    <w:abstractNumId w:val="2"/>
  </w:num>
  <w:num w:numId="21">
    <w:abstractNumId w:val="2"/>
  </w:num>
  <w:num w:numId="22">
    <w:abstractNumId w:val="15"/>
  </w:num>
  <w:num w:numId="23">
    <w:abstractNumId w:val="2"/>
  </w:num>
  <w:num w:numId="24">
    <w:abstractNumId w:val="2"/>
  </w:num>
  <w:num w:numId="25">
    <w:abstractNumId w:val="2"/>
  </w:num>
  <w:num w:numId="26">
    <w:abstractNumId w:val="17"/>
  </w:num>
  <w:num w:numId="27">
    <w:abstractNumId w:val="2"/>
  </w:num>
  <w:num w:numId="28">
    <w:abstractNumId w:val="2"/>
  </w:num>
  <w:num w:numId="29">
    <w:abstractNumId w:val="2"/>
  </w:num>
  <w:num w:numId="30">
    <w:abstractNumId w:val="12"/>
  </w:num>
  <w:num w:numId="31">
    <w:abstractNumId w:val="2"/>
  </w:num>
  <w:num w:numId="32">
    <w:abstractNumId w:val="10"/>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9"/>
  </w:num>
  <w:num w:numId="45">
    <w:abstractNumId w:val="2"/>
  </w:num>
  <w:num w:numId="46">
    <w:abstractNumId w:val="2"/>
  </w:num>
  <w:num w:numId="47">
    <w:abstractNumId w:val="17"/>
  </w:num>
  <w:num w:numId="4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removePersonalInformation/>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283"/>
  <w:drawingGridHorizontalSpacing w:val="110"/>
  <w:drawingGridVerticalSpacing w:val="299"/>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99E"/>
    <w:rsid w:val="0000309F"/>
    <w:rsid w:val="000041CB"/>
    <w:rsid w:val="00023276"/>
    <w:rsid w:val="0002596B"/>
    <w:rsid w:val="00025B6B"/>
    <w:rsid w:val="00027827"/>
    <w:rsid w:val="00030874"/>
    <w:rsid w:val="00031327"/>
    <w:rsid w:val="00034F09"/>
    <w:rsid w:val="000367B5"/>
    <w:rsid w:val="00044E4F"/>
    <w:rsid w:val="0005013E"/>
    <w:rsid w:val="00057175"/>
    <w:rsid w:val="000702A9"/>
    <w:rsid w:val="0007061F"/>
    <w:rsid w:val="0007798C"/>
    <w:rsid w:val="0008190D"/>
    <w:rsid w:val="0008259D"/>
    <w:rsid w:val="00083D76"/>
    <w:rsid w:val="00087D14"/>
    <w:rsid w:val="000930F0"/>
    <w:rsid w:val="0009371D"/>
    <w:rsid w:val="0009425D"/>
    <w:rsid w:val="00096CF4"/>
    <w:rsid w:val="000A00B8"/>
    <w:rsid w:val="000A7FC0"/>
    <w:rsid w:val="000B59A1"/>
    <w:rsid w:val="000B7DA5"/>
    <w:rsid w:val="000C6675"/>
    <w:rsid w:val="000D27EF"/>
    <w:rsid w:val="000E0846"/>
    <w:rsid w:val="000E3509"/>
    <w:rsid w:val="000E7F47"/>
    <w:rsid w:val="000F4F59"/>
    <w:rsid w:val="000F7821"/>
    <w:rsid w:val="00100CD5"/>
    <w:rsid w:val="001016F4"/>
    <w:rsid w:val="00103376"/>
    <w:rsid w:val="00104E86"/>
    <w:rsid w:val="00115165"/>
    <w:rsid w:val="001169F6"/>
    <w:rsid w:val="001171F7"/>
    <w:rsid w:val="00120A45"/>
    <w:rsid w:val="001273FD"/>
    <w:rsid w:val="00127B34"/>
    <w:rsid w:val="00127C46"/>
    <w:rsid w:val="00134FB6"/>
    <w:rsid w:val="00154B72"/>
    <w:rsid w:val="00155FD6"/>
    <w:rsid w:val="00162BFE"/>
    <w:rsid w:val="00167E93"/>
    <w:rsid w:val="00167F42"/>
    <w:rsid w:val="00173E83"/>
    <w:rsid w:val="0017569D"/>
    <w:rsid w:val="001760C2"/>
    <w:rsid w:val="00184AFB"/>
    <w:rsid w:val="001939A3"/>
    <w:rsid w:val="00193C46"/>
    <w:rsid w:val="00194CAB"/>
    <w:rsid w:val="00195D42"/>
    <w:rsid w:val="001A5B5B"/>
    <w:rsid w:val="001A5EE6"/>
    <w:rsid w:val="001B0098"/>
    <w:rsid w:val="001B4953"/>
    <w:rsid w:val="001C46A3"/>
    <w:rsid w:val="001C6857"/>
    <w:rsid w:val="001D0D3D"/>
    <w:rsid w:val="001D0EE5"/>
    <w:rsid w:val="001E1DD7"/>
    <w:rsid w:val="001E2377"/>
    <w:rsid w:val="001F1244"/>
    <w:rsid w:val="001F15B0"/>
    <w:rsid w:val="001F1ECA"/>
    <w:rsid w:val="001F54D4"/>
    <w:rsid w:val="001F5E19"/>
    <w:rsid w:val="001F5E89"/>
    <w:rsid w:val="001F6D3D"/>
    <w:rsid w:val="0020212C"/>
    <w:rsid w:val="0020471F"/>
    <w:rsid w:val="00206D50"/>
    <w:rsid w:val="00215433"/>
    <w:rsid w:val="002246FD"/>
    <w:rsid w:val="0022680B"/>
    <w:rsid w:val="00235534"/>
    <w:rsid w:val="002452F6"/>
    <w:rsid w:val="00245A3A"/>
    <w:rsid w:val="002542E6"/>
    <w:rsid w:val="002563F6"/>
    <w:rsid w:val="00256B54"/>
    <w:rsid w:val="002647E0"/>
    <w:rsid w:val="00273588"/>
    <w:rsid w:val="00280830"/>
    <w:rsid w:val="0028779B"/>
    <w:rsid w:val="00290D86"/>
    <w:rsid w:val="002915B6"/>
    <w:rsid w:val="0029748F"/>
    <w:rsid w:val="002974C7"/>
    <w:rsid w:val="002A59E3"/>
    <w:rsid w:val="002B7265"/>
    <w:rsid w:val="002B7F71"/>
    <w:rsid w:val="002C116E"/>
    <w:rsid w:val="002C6891"/>
    <w:rsid w:val="002D2BDD"/>
    <w:rsid w:val="002D7C31"/>
    <w:rsid w:val="002E213C"/>
    <w:rsid w:val="002F20F9"/>
    <w:rsid w:val="002F705C"/>
    <w:rsid w:val="003038F7"/>
    <w:rsid w:val="00312F3A"/>
    <w:rsid w:val="003164A9"/>
    <w:rsid w:val="003258FB"/>
    <w:rsid w:val="003271AD"/>
    <w:rsid w:val="003366FE"/>
    <w:rsid w:val="00340D94"/>
    <w:rsid w:val="00343931"/>
    <w:rsid w:val="0034752B"/>
    <w:rsid w:val="00351CB8"/>
    <w:rsid w:val="003541CD"/>
    <w:rsid w:val="003572CE"/>
    <w:rsid w:val="00362B53"/>
    <w:rsid w:val="003665AB"/>
    <w:rsid w:val="00366BC0"/>
    <w:rsid w:val="00372603"/>
    <w:rsid w:val="00373DB3"/>
    <w:rsid w:val="00383C01"/>
    <w:rsid w:val="003864FE"/>
    <w:rsid w:val="0038702F"/>
    <w:rsid w:val="003904C2"/>
    <w:rsid w:val="00395793"/>
    <w:rsid w:val="003959B6"/>
    <w:rsid w:val="003A19C5"/>
    <w:rsid w:val="003B1DF3"/>
    <w:rsid w:val="003B38A0"/>
    <w:rsid w:val="003B462A"/>
    <w:rsid w:val="003B5D75"/>
    <w:rsid w:val="003C1F65"/>
    <w:rsid w:val="003C4CE8"/>
    <w:rsid w:val="003C7E11"/>
    <w:rsid w:val="003D0EC2"/>
    <w:rsid w:val="003D7E0A"/>
    <w:rsid w:val="003E64B6"/>
    <w:rsid w:val="003E70AE"/>
    <w:rsid w:val="003E7E32"/>
    <w:rsid w:val="003F3F56"/>
    <w:rsid w:val="003F7C59"/>
    <w:rsid w:val="00404260"/>
    <w:rsid w:val="00404ED3"/>
    <w:rsid w:val="00406374"/>
    <w:rsid w:val="00410366"/>
    <w:rsid w:val="00411217"/>
    <w:rsid w:val="00411C77"/>
    <w:rsid w:val="00415F68"/>
    <w:rsid w:val="00417950"/>
    <w:rsid w:val="004179B5"/>
    <w:rsid w:val="00421521"/>
    <w:rsid w:val="0042208D"/>
    <w:rsid w:val="00423BAD"/>
    <w:rsid w:val="00423CA0"/>
    <w:rsid w:val="00427F1A"/>
    <w:rsid w:val="004322A2"/>
    <w:rsid w:val="0043671F"/>
    <w:rsid w:val="00440FFB"/>
    <w:rsid w:val="00446EA1"/>
    <w:rsid w:val="00450171"/>
    <w:rsid w:val="004518F5"/>
    <w:rsid w:val="00464743"/>
    <w:rsid w:val="00471F49"/>
    <w:rsid w:val="004727A7"/>
    <w:rsid w:val="004779C3"/>
    <w:rsid w:val="00477D6E"/>
    <w:rsid w:val="00487949"/>
    <w:rsid w:val="004953AA"/>
    <w:rsid w:val="00496E48"/>
    <w:rsid w:val="004972E8"/>
    <w:rsid w:val="0049794B"/>
    <w:rsid w:val="004A235B"/>
    <w:rsid w:val="004A3900"/>
    <w:rsid w:val="004A3F03"/>
    <w:rsid w:val="004A56C6"/>
    <w:rsid w:val="004A574C"/>
    <w:rsid w:val="004A7909"/>
    <w:rsid w:val="004B03BD"/>
    <w:rsid w:val="004B28A4"/>
    <w:rsid w:val="004C02B9"/>
    <w:rsid w:val="004E01BE"/>
    <w:rsid w:val="004E1382"/>
    <w:rsid w:val="004E2C1E"/>
    <w:rsid w:val="004E69DD"/>
    <w:rsid w:val="004F2E3D"/>
    <w:rsid w:val="004F3950"/>
    <w:rsid w:val="00503911"/>
    <w:rsid w:val="0050517E"/>
    <w:rsid w:val="0050701E"/>
    <w:rsid w:val="00507A24"/>
    <w:rsid w:val="00523B58"/>
    <w:rsid w:val="00531E34"/>
    <w:rsid w:val="00534E3E"/>
    <w:rsid w:val="00537054"/>
    <w:rsid w:val="0054421B"/>
    <w:rsid w:val="0054496A"/>
    <w:rsid w:val="00544B6B"/>
    <w:rsid w:val="00544BDD"/>
    <w:rsid w:val="00545D29"/>
    <w:rsid w:val="00555480"/>
    <w:rsid w:val="005603BB"/>
    <w:rsid w:val="00560DC2"/>
    <w:rsid w:val="005666DB"/>
    <w:rsid w:val="00572E9A"/>
    <w:rsid w:val="00573624"/>
    <w:rsid w:val="00573E87"/>
    <w:rsid w:val="0057450B"/>
    <w:rsid w:val="00582D28"/>
    <w:rsid w:val="00583500"/>
    <w:rsid w:val="005A685A"/>
    <w:rsid w:val="005B1399"/>
    <w:rsid w:val="005C7385"/>
    <w:rsid w:val="005D12AC"/>
    <w:rsid w:val="005E3F81"/>
    <w:rsid w:val="005E560D"/>
    <w:rsid w:val="005E599D"/>
    <w:rsid w:val="005E640E"/>
    <w:rsid w:val="005F59B4"/>
    <w:rsid w:val="005F6AAD"/>
    <w:rsid w:val="005F7364"/>
    <w:rsid w:val="0060177B"/>
    <w:rsid w:val="00601B31"/>
    <w:rsid w:val="00605D3D"/>
    <w:rsid w:val="006073F9"/>
    <w:rsid w:val="006130AC"/>
    <w:rsid w:val="00620917"/>
    <w:rsid w:val="00624517"/>
    <w:rsid w:val="006258CB"/>
    <w:rsid w:val="00627947"/>
    <w:rsid w:val="00653E77"/>
    <w:rsid w:val="0067351D"/>
    <w:rsid w:val="0067520E"/>
    <w:rsid w:val="0068003B"/>
    <w:rsid w:val="00686865"/>
    <w:rsid w:val="00697635"/>
    <w:rsid w:val="006A1BBA"/>
    <w:rsid w:val="006A3723"/>
    <w:rsid w:val="006A6714"/>
    <w:rsid w:val="006B7095"/>
    <w:rsid w:val="006B7646"/>
    <w:rsid w:val="006D6199"/>
    <w:rsid w:val="006D6AEF"/>
    <w:rsid w:val="006E0702"/>
    <w:rsid w:val="006E0D59"/>
    <w:rsid w:val="006E47AD"/>
    <w:rsid w:val="006E5B25"/>
    <w:rsid w:val="006E5D6C"/>
    <w:rsid w:val="006E607A"/>
    <w:rsid w:val="006F2890"/>
    <w:rsid w:val="006F408F"/>
    <w:rsid w:val="006F5EE5"/>
    <w:rsid w:val="0071050F"/>
    <w:rsid w:val="00712E8F"/>
    <w:rsid w:val="0071480B"/>
    <w:rsid w:val="00714A30"/>
    <w:rsid w:val="00717708"/>
    <w:rsid w:val="00717F69"/>
    <w:rsid w:val="00721957"/>
    <w:rsid w:val="007222EA"/>
    <w:rsid w:val="00725E89"/>
    <w:rsid w:val="0073268B"/>
    <w:rsid w:val="00734658"/>
    <w:rsid w:val="00750A69"/>
    <w:rsid w:val="0075337A"/>
    <w:rsid w:val="00754EC7"/>
    <w:rsid w:val="00760393"/>
    <w:rsid w:val="00763719"/>
    <w:rsid w:val="0076467A"/>
    <w:rsid w:val="00774492"/>
    <w:rsid w:val="007777B7"/>
    <w:rsid w:val="00783114"/>
    <w:rsid w:val="007869E1"/>
    <w:rsid w:val="00795583"/>
    <w:rsid w:val="007B3D7A"/>
    <w:rsid w:val="007B4241"/>
    <w:rsid w:val="007B7AB6"/>
    <w:rsid w:val="007C1C76"/>
    <w:rsid w:val="007C3304"/>
    <w:rsid w:val="007C3776"/>
    <w:rsid w:val="007D1E3A"/>
    <w:rsid w:val="007D36FE"/>
    <w:rsid w:val="007E3C26"/>
    <w:rsid w:val="007E41DE"/>
    <w:rsid w:val="007E508A"/>
    <w:rsid w:val="007E7F82"/>
    <w:rsid w:val="007F4195"/>
    <w:rsid w:val="007F5046"/>
    <w:rsid w:val="007F51B3"/>
    <w:rsid w:val="008015CE"/>
    <w:rsid w:val="008032CF"/>
    <w:rsid w:val="00803464"/>
    <w:rsid w:val="008102C2"/>
    <w:rsid w:val="0081238D"/>
    <w:rsid w:val="008124EB"/>
    <w:rsid w:val="00813F95"/>
    <w:rsid w:val="008232FB"/>
    <w:rsid w:val="008258F0"/>
    <w:rsid w:val="00826E7F"/>
    <w:rsid w:val="00831027"/>
    <w:rsid w:val="00834635"/>
    <w:rsid w:val="00841CC3"/>
    <w:rsid w:val="00844C75"/>
    <w:rsid w:val="00846515"/>
    <w:rsid w:val="00851FF5"/>
    <w:rsid w:val="0085267D"/>
    <w:rsid w:val="008545F8"/>
    <w:rsid w:val="00860F28"/>
    <w:rsid w:val="00867C68"/>
    <w:rsid w:val="008775C1"/>
    <w:rsid w:val="008832D1"/>
    <w:rsid w:val="008837D3"/>
    <w:rsid w:val="00894EF1"/>
    <w:rsid w:val="00895605"/>
    <w:rsid w:val="008A699E"/>
    <w:rsid w:val="008B3431"/>
    <w:rsid w:val="008B6F61"/>
    <w:rsid w:val="008B7765"/>
    <w:rsid w:val="008C026D"/>
    <w:rsid w:val="008C16F9"/>
    <w:rsid w:val="008C6673"/>
    <w:rsid w:val="008D00F2"/>
    <w:rsid w:val="008D1B55"/>
    <w:rsid w:val="008D6B51"/>
    <w:rsid w:val="008E2583"/>
    <w:rsid w:val="008F1B6C"/>
    <w:rsid w:val="008F2CE4"/>
    <w:rsid w:val="008F396D"/>
    <w:rsid w:val="008F5323"/>
    <w:rsid w:val="008F5CB1"/>
    <w:rsid w:val="0090102E"/>
    <w:rsid w:val="009016CE"/>
    <w:rsid w:val="009046A3"/>
    <w:rsid w:val="00907262"/>
    <w:rsid w:val="0091023A"/>
    <w:rsid w:val="00910BDC"/>
    <w:rsid w:val="00910E67"/>
    <w:rsid w:val="00933E5F"/>
    <w:rsid w:val="009413E7"/>
    <w:rsid w:val="009438AB"/>
    <w:rsid w:val="009454D8"/>
    <w:rsid w:val="00955151"/>
    <w:rsid w:val="00961001"/>
    <w:rsid w:val="00967596"/>
    <w:rsid w:val="00971780"/>
    <w:rsid w:val="00971B3B"/>
    <w:rsid w:val="0097294E"/>
    <w:rsid w:val="00973452"/>
    <w:rsid w:val="0097495D"/>
    <w:rsid w:val="00987E91"/>
    <w:rsid w:val="00990121"/>
    <w:rsid w:val="009A7EE0"/>
    <w:rsid w:val="009B1770"/>
    <w:rsid w:val="009B44CF"/>
    <w:rsid w:val="009C0047"/>
    <w:rsid w:val="009C074E"/>
    <w:rsid w:val="009D02EE"/>
    <w:rsid w:val="009D5303"/>
    <w:rsid w:val="009E3870"/>
    <w:rsid w:val="009F0053"/>
    <w:rsid w:val="009F3375"/>
    <w:rsid w:val="00A015CF"/>
    <w:rsid w:val="00A13760"/>
    <w:rsid w:val="00A20B10"/>
    <w:rsid w:val="00A20D8A"/>
    <w:rsid w:val="00A31A8A"/>
    <w:rsid w:val="00A47292"/>
    <w:rsid w:val="00A55376"/>
    <w:rsid w:val="00A62A65"/>
    <w:rsid w:val="00A64660"/>
    <w:rsid w:val="00A66444"/>
    <w:rsid w:val="00A670F0"/>
    <w:rsid w:val="00A67AAF"/>
    <w:rsid w:val="00A71780"/>
    <w:rsid w:val="00A722D5"/>
    <w:rsid w:val="00A723E5"/>
    <w:rsid w:val="00A72898"/>
    <w:rsid w:val="00A73828"/>
    <w:rsid w:val="00A748D0"/>
    <w:rsid w:val="00A74BCF"/>
    <w:rsid w:val="00A81E49"/>
    <w:rsid w:val="00A8548E"/>
    <w:rsid w:val="00A86420"/>
    <w:rsid w:val="00AB27D2"/>
    <w:rsid w:val="00AB2FC4"/>
    <w:rsid w:val="00AC1DF6"/>
    <w:rsid w:val="00AC1ED6"/>
    <w:rsid w:val="00AC6EA6"/>
    <w:rsid w:val="00AE1E3A"/>
    <w:rsid w:val="00AE5867"/>
    <w:rsid w:val="00AF57CA"/>
    <w:rsid w:val="00AF6682"/>
    <w:rsid w:val="00B00B2A"/>
    <w:rsid w:val="00B04B14"/>
    <w:rsid w:val="00B04F61"/>
    <w:rsid w:val="00B3000D"/>
    <w:rsid w:val="00B31A57"/>
    <w:rsid w:val="00B32320"/>
    <w:rsid w:val="00B3250E"/>
    <w:rsid w:val="00B36631"/>
    <w:rsid w:val="00B4205D"/>
    <w:rsid w:val="00B5170C"/>
    <w:rsid w:val="00B53A16"/>
    <w:rsid w:val="00B65990"/>
    <w:rsid w:val="00B66005"/>
    <w:rsid w:val="00B70D85"/>
    <w:rsid w:val="00B72832"/>
    <w:rsid w:val="00B746C2"/>
    <w:rsid w:val="00B80061"/>
    <w:rsid w:val="00B84766"/>
    <w:rsid w:val="00B85B3D"/>
    <w:rsid w:val="00B87358"/>
    <w:rsid w:val="00B9232E"/>
    <w:rsid w:val="00B94D1C"/>
    <w:rsid w:val="00BA34D2"/>
    <w:rsid w:val="00BA4BD0"/>
    <w:rsid w:val="00BA79D9"/>
    <w:rsid w:val="00BB758A"/>
    <w:rsid w:val="00BC0A9F"/>
    <w:rsid w:val="00BC4AA7"/>
    <w:rsid w:val="00BD5D5A"/>
    <w:rsid w:val="00BD6BC1"/>
    <w:rsid w:val="00BE68B5"/>
    <w:rsid w:val="00BF424D"/>
    <w:rsid w:val="00BF702D"/>
    <w:rsid w:val="00C01D11"/>
    <w:rsid w:val="00C05CAC"/>
    <w:rsid w:val="00C13DB2"/>
    <w:rsid w:val="00C14B54"/>
    <w:rsid w:val="00C16E91"/>
    <w:rsid w:val="00C21C00"/>
    <w:rsid w:val="00C274F2"/>
    <w:rsid w:val="00C3102C"/>
    <w:rsid w:val="00C3193A"/>
    <w:rsid w:val="00C34A0B"/>
    <w:rsid w:val="00C42AF1"/>
    <w:rsid w:val="00C43DE3"/>
    <w:rsid w:val="00C46BC8"/>
    <w:rsid w:val="00C57428"/>
    <w:rsid w:val="00C62A97"/>
    <w:rsid w:val="00C641D5"/>
    <w:rsid w:val="00C65A92"/>
    <w:rsid w:val="00C67E48"/>
    <w:rsid w:val="00C73814"/>
    <w:rsid w:val="00C7419E"/>
    <w:rsid w:val="00C747E0"/>
    <w:rsid w:val="00C74ABF"/>
    <w:rsid w:val="00C74CB4"/>
    <w:rsid w:val="00C836BE"/>
    <w:rsid w:val="00C905FE"/>
    <w:rsid w:val="00C953BB"/>
    <w:rsid w:val="00C95970"/>
    <w:rsid w:val="00CA2535"/>
    <w:rsid w:val="00CA3B91"/>
    <w:rsid w:val="00CA55D3"/>
    <w:rsid w:val="00CB2EC4"/>
    <w:rsid w:val="00CB7CA7"/>
    <w:rsid w:val="00CC3A45"/>
    <w:rsid w:val="00CC3D8C"/>
    <w:rsid w:val="00CE1C85"/>
    <w:rsid w:val="00CE3170"/>
    <w:rsid w:val="00CE3765"/>
    <w:rsid w:val="00CE4572"/>
    <w:rsid w:val="00CE4C1D"/>
    <w:rsid w:val="00CF2D8E"/>
    <w:rsid w:val="00D008EF"/>
    <w:rsid w:val="00D03185"/>
    <w:rsid w:val="00D05944"/>
    <w:rsid w:val="00D0775D"/>
    <w:rsid w:val="00D264C6"/>
    <w:rsid w:val="00D334C1"/>
    <w:rsid w:val="00D4426E"/>
    <w:rsid w:val="00D44346"/>
    <w:rsid w:val="00D46941"/>
    <w:rsid w:val="00D53053"/>
    <w:rsid w:val="00D56715"/>
    <w:rsid w:val="00D57F83"/>
    <w:rsid w:val="00D64EEC"/>
    <w:rsid w:val="00D66A48"/>
    <w:rsid w:val="00D6774E"/>
    <w:rsid w:val="00D67FCE"/>
    <w:rsid w:val="00D70494"/>
    <w:rsid w:val="00D705CE"/>
    <w:rsid w:val="00D710BA"/>
    <w:rsid w:val="00D73204"/>
    <w:rsid w:val="00D7336C"/>
    <w:rsid w:val="00D81282"/>
    <w:rsid w:val="00D82DD3"/>
    <w:rsid w:val="00DA04DA"/>
    <w:rsid w:val="00DA0975"/>
    <w:rsid w:val="00DA29F9"/>
    <w:rsid w:val="00DA49E0"/>
    <w:rsid w:val="00DB36FE"/>
    <w:rsid w:val="00DB3716"/>
    <w:rsid w:val="00DB5B11"/>
    <w:rsid w:val="00DB63F5"/>
    <w:rsid w:val="00DB7C5D"/>
    <w:rsid w:val="00DC1F82"/>
    <w:rsid w:val="00DC36D5"/>
    <w:rsid w:val="00DC6489"/>
    <w:rsid w:val="00DD158A"/>
    <w:rsid w:val="00DD4E47"/>
    <w:rsid w:val="00DE6EC0"/>
    <w:rsid w:val="00DF01BA"/>
    <w:rsid w:val="00DF06A5"/>
    <w:rsid w:val="00DF1165"/>
    <w:rsid w:val="00E048AE"/>
    <w:rsid w:val="00E0772F"/>
    <w:rsid w:val="00E23C70"/>
    <w:rsid w:val="00E25015"/>
    <w:rsid w:val="00E27BAD"/>
    <w:rsid w:val="00E31583"/>
    <w:rsid w:val="00E315D8"/>
    <w:rsid w:val="00E35E85"/>
    <w:rsid w:val="00E428F9"/>
    <w:rsid w:val="00E54A2E"/>
    <w:rsid w:val="00E55057"/>
    <w:rsid w:val="00E55D72"/>
    <w:rsid w:val="00E56572"/>
    <w:rsid w:val="00E62E51"/>
    <w:rsid w:val="00E63276"/>
    <w:rsid w:val="00E63FD4"/>
    <w:rsid w:val="00E66190"/>
    <w:rsid w:val="00E664FD"/>
    <w:rsid w:val="00E71F83"/>
    <w:rsid w:val="00E73C17"/>
    <w:rsid w:val="00E7526A"/>
    <w:rsid w:val="00E7618B"/>
    <w:rsid w:val="00E77376"/>
    <w:rsid w:val="00E801AB"/>
    <w:rsid w:val="00E827B2"/>
    <w:rsid w:val="00E83A78"/>
    <w:rsid w:val="00E83E65"/>
    <w:rsid w:val="00E85E6D"/>
    <w:rsid w:val="00E8743E"/>
    <w:rsid w:val="00E90828"/>
    <w:rsid w:val="00E973EF"/>
    <w:rsid w:val="00EA0DC4"/>
    <w:rsid w:val="00EA2CB5"/>
    <w:rsid w:val="00EA744B"/>
    <w:rsid w:val="00EB2032"/>
    <w:rsid w:val="00EB3021"/>
    <w:rsid w:val="00EC0352"/>
    <w:rsid w:val="00EC2F51"/>
    <w:rsid w:val="00EC457B"/>
    <w:rsid w:val="00EC4C44"/>
    <w:rsid w:val="00EC79F4"/>
    <w:rsid w:val="00EC7E2B"/>
    <w:rsid w:val="00ED105D"/>
    <w:rsid w:val="00ED2B62"/>
    <w:rsid w:val="00ED7EAB"/>
    <w:rsid w:val="00EE13B7"/>
    <w:rsid w:val="00EE3F50"/>
    <w:rsid w:val="00EE4534"/>
    <w:rsid w:val="00EF5855"/>
    <w:rsid w:val="00F07019"/>
    <w:rsid w:val="00F07DA0"/>
    <w:rsid w:val="00F13B86"/>
    <w:rsid w:val="00F31D98"/>
    <w:rsid w:val="00F44902"/>
    <w:rsid w:val="00F47842"/>
    <w:rsid w:val="00F50653"/>
    <w:rsid w:val="00F566E6"/>
    <w:rsid w:val="00F64CB7"/>
    <w:rsid w:val="00F735AE"/>
    <w:rsid w:val="00F83A8F"/>
    <w:rsid w:val="00F86F6D"/>
    <w:rsid w:val="00F9051B"/>
    <w:rsid w:val="00F9524B"/>
    <w:rsid w:val="00F95274"/>
    <w:rsid w:val="00F95914"/>
    <w:rsid w:val="00F962D9"/>
    <w:rsid w:val="00F972A1"/>
    <w:rsid w:val="00FA110F"/>
    <w:rsid w:val="00FA6A9A"/>
    <w:rsid w:val="00FA6AD5"/>
    <w:rsid w:val="00FB6B4D"/>
    <w:rsid w:val="00FB6E3A"/>
    <w:rsid w:val="00FC0139"/>
    <w:rsid w:val="00FC63F4"/>
    <w:rsid w:val="00FD0737"/>
    <w:rsid w:val="00FD5320"/>
    <w:rsid w:val="00FE01D1"/>
    <w:rsid w:val="00FE64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C49557"/>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74CB4"/>
    <w:pPr>
      <w:jc w:val="both"/>
    </w:pPr>
    <w:rPr>
      <w:rFonts w:ascii="Century Gothic" w:hAnsi="Century Gothic" w:cs="Verdana"/>
    </w:rPr>
  </w:style>
  <w:style w:type="paragraph" w:styleId="Titolo1">
    <w:name w:val="heading 1"/>
    <w:basedOn w:val="Normale"/>
    <w:next w:val="Normale"/>
    <w:qFormat/>
    <w:rsid w:val="00DB3716"/>
    <w:pPr>
      <w:keepNext/>
      <w:numPr>
        <w:numId w:val="5"/>
      </w:numPr>
      <w:spacing w:before="600" w:after="120"/>
      <w:ind w:left="432"/>
      <w:outlineLvl w:val="0"/>
    </w:pPr>
    <w:rPr>
      <w:b/>
      <w:caps/>
      <w:color w:val="000000" w:themeColor="text1"/>
    </w:rPr>
  </w:style>
  <w:style w:type="paragraph" w:styleId="Titolo2">
    <w:name w:val="heading 2"/>
    <w:basedOn w:val="Normale"/>
    <w:next w:val="Normale"/>
    <w:qFormat/>
    <w:rsid w:val="00627947"/>
    <w:pPr>
      <w:keepNext/>
      <w:keepLines/>
      <w:spacing w:before="120" w:line="360" w:lineRule="auto"/>
      <w:ind w:left="426" w:hanging="426"/>
      <w:outlineLvl w:val="1"/>
    </w:pPr>
    <w:rPr>
      <w:rFonts w:asciiTheme="minorHAnsi" w:hAnsiTheme="minorHAnsi" w:cstheme="minorHAnsi"/>
      <w:b/>
      <w:sz w:val="24"/>
      <w:szCs w:val="24"/>
    </w:rPr>
  </w:style>
  <w:style w:type="paragraph" w:styleId="Titolo3">
    <w:name w:val="heading 3"/>
    <w:basedOn w:val="Normale"/>
    <w:next w:val="Normale"/>
    <w:qFormat/>
    <w:rsid w:val="006F5EE5"/>
    <w:pPr>
      <w:numPr>
        <w:ilvl w:val="2"/>
        <w:numId w:val="5"/>
      </w:numPr>
      <w:outlineLvl w:val="2"/>
    </w:pPr>
    <w:rPr>
      <w:rFonts w:asciiTheme="minorHAnsi" w:hAnsiTheme="minorHAnsi" w:cstheme="minorHAnsi"/>
      <w:bCs/>
      <w:sz w:val="24"/>
      <w:szCs w:val="24"/>
    </w:rPr>
  </w:style>
  <w:style w:type="paragraph" w:styleId="Titolo4">
    <w:name w:val="heading 4"/>
    <w:aliases w:val="4 dash,d,3,Ref Heading 1,rh1,Heading sql,h4,First Subheading,Ref Heading 11,rh11,Heading sql1,H42,h41,First Subheading1,Ref Heading 12,rh12,Heading sql2,H43,h42,First Subheading2,Ref Heading 13,rh13,Heading sql3,H44,Ref Heading 14,rh14,H4,t4"/>
    <w:basedOn w:val="Normale"/>
    <w:next w:val="Normale"/>
    <w:qFormat/>
    <w:rsid w:val="00CF2D8E"/>
    <w:pPr>
      <w:keepNext/>
      <w:numPr>
        <w:ilvl w:val="3"/>
        <w:numId w:val="5"/>
      </w:numPr>
      <w:spacing w:before="240" w:after="60"/>
      <w:outlineLvl w:val="3"/>
    </w:pPr>
    <w:rPr>
      <w:rFonts w:ascii="Arial" w:hAnsi="Arial" w:cs="Times New Roman"/>
      <w:sz w:val="24"/>
    </w:rPr>
  </w:style>
  <w:style w:type="paragraph" w:styleId="Titolo5">
    <w:name w:val="heading 5"/>
    <w:basedOn w:val="Normale"/>
    <w:next w:val="Normale"/>
    <w:qFormat/>
    <w:rsid w:val="00CF2D8E"/>
    <w:pPr>
      <w:numPr>
        <w:ilvl w:val="4"/>
        <w:numId w:val="5"/>
      </w:numPr>
      <w:spacing w:before="240" w:after="60"/>
      <w:outlineLvl w:val="4"/>
    </w:pPr>
    <w:rPr>
      <w:rFonts w:ascii="Times New Roman" w:hAnsi="Times New Roman" w:cs="Times New Roman"/>
    </w:rPr>
  </w:style>
  <w:style w:type="paragraph" w:styleId="Titolo6">
    <w:name w:val="heading 6"/>
    <w:aliases w:val="ASAPHeading 6"/>
    <w:basedOn w:val="Normale"/>
    <w:next w:val="Normale"/>
    <w:qFormat/>
    <w:rsid w:val="00CF2D8E"/>
    <w:pPr>
      <w:numPr>
        <w:ilvl w:val="5"/>
        <w:numId w:val="5"/>
      </w:numPr>
      <w:spacing w:before="240" w:after="60"/>
      <w:outlineLvl w:val="5"/>
    </w:pPr>
    <w:rPr>
      <w:rFonts w:ascii="Times New Roman" w:hAnsi="Times New Roman" w:cs="Times New Roman"/>
      <w:i/>
    </w:rPr>
  </w:style>
  <w:style w:type="paragraph" w:styleId="Titolo7">
    <w:name w:val="heading 7"/>
    <w:aliases w:val="ASAPHeading 7"/>
    <w:basedOn w:val="Normale"/>
    <w:next w:val="Normale"/>
    <w:qFormat/>
    <w:rsid w:val="00CF2D8E"/>
    <w:pPr>
      <w:numPr>
        <w:ilvl w:val="6"/>
        <w:numId w:val="5"/>
      </w:numPr>
      <w:spacing w:before="240" w:after="60"/>
      <w:outlineLvl w:val="6"/>
    </w:pPr>
    <w:rPr>
      <w:rFonts w:ascii="Arial" w:hAnsi="Arial" w:cs="Times New Roman"/>
    </w:rPr>
  </w:style>
  <w:style w:type="paragraph" w:styleId="Titolo8">
    <w:name w:val="heading 8"/>
    <w:aliases w:val="ASAPHeading 8"/>
    <w:basedOn w:val="Normale"/>
    <w:next w:val="Normale"/>
    <w:qFormat/>
    <w:rsid w:val="00CF2D8E"/>
    <w:pPr>
      <w:numPr>
        <w:ilvl w:val="7"/>
        <w:numId w:val="5"/>
      </w:numPr>
      <w:spacing w:before="240" w:after="60"/>
      <w:outlineLvl w:val="7"/>
    </w:pPr>
    <w:rPr>
      <w:rFonts w:ascii="Arial" w:hAnsi="Arial" w:cs="Times New Roman"/>
      <w:i/>
    </w:rPr>
  </w:style>
  <w:style w:type="paragraph" w:styleId="Titolo9">
    <w:name w:val="heading 9"/>
    <w:aliases w:val="ASAPHeading 9"/>
    <w:basedOn w:val="Normale"/>
    <w:next w:val="Normale"/>
    <w:qFormat/>
    <w:rsid w:val="00CF2D8E"/>
    <w:pPr>
      <w:numPr>
        <w:ilvl w:val="8"/>
        <w:numId w:val="5"/>
      </w:numPr>
      <w:spacing w:before="240" w:after="60"/>
      <w:outlineLvl w:val="8"/>
    </w:pPr>
    <w:rPr>
      <w:rFonts w:ascii="Arial" w:hAnsi="Arial" w:cs="Times New Roman"/>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intestazione,Even,form,form1"/>
    <w:basedOn w:val="Normale"/>
    <w:pPr>
      <w:tabs>
        <w:tab w:val="center" w:pos="4819"/>
        <w:tab w:val="right" w:pos="9638"/>
      </w:tabs>
    </w:pPr>
  </w:style>
  <w:style w:type="paragraph" w:styleId="Pidipagina">
    <w:name w:val="footer"/>
    <w:basedOn w:val="Normale"/>
    <w:link w:val="PidipaginaCarattere"/>
    <w:uiPriority w:val="99"/>
    <w:rsid w:val="00C74CB4"/>
    <w:pPr>
      <w:tabs>
        <w:tab w:val="center" w:pos="4819"/>
        <w:tab w:val="right" w:pos="9639"/>
      </w:tabs>
    </w:pPr>
    <w:rPr>
      <w:color w:val="000000" w:themeColor="text1"/>
      <w:sz w:val="16"/>
      <w:szCs w:val="16"/>
    </w:rPr>
  </w:style>
  <w:style w:type="character" w:styleId="Collegamentoipertestuale">
    <w:name w:val="Hyperlink"/>
    <w:basedOn w:val="Carpredefinitoparagrafo"/>
    <w:uiPriority w:val="99"/>
    <w:rsid w:val="00406374"/>
    <w:rPr>
      <w:color w:val="0000FF"/>
      <w:u w:val="single"/>
    </w:rPr>
  </w:style>
  <w:style w:type="paragraph" w:styleId="Sommario1">
    <w:name w:val="toc 1"/>
    <w:basedOn w:val="Normale"/>
    <w:next w:val="Normale"/>
    <w:autoRedefine/>
    <w:uiPriority w:val="39"/>
    <w:rsid w:val="00B00B2A"/>
    <w:pPr>
      <w:tabs>
        <w:tab w:val="left" w:pos="440"/>
        <w:tab w:val="right" w:leader="dot" w:pos="9629"/>
      </w:tabs>
    </w:pPr>
    <w:rPr>
      <w:rFonts w:asciiTheme="minorHAnsi" w:hAnsiTheme="minorHAnsi"/>
      <w:sz w:val="24"/>
      <w:szCs w:val="24"/>
    </w:rPr>
  </w:style>
  <w:style w:type="character" w:styleId="Enfasigrassetto">
    <w:name w:val="Strong"/>
    <w:qFormat/>
    <w:rsid w:val="00C74CB4"/>
    <w:rPr>
      <w:b/>
    </w:rPr>
  </w:style>
  <w:style w:type="character" w:styleId="Numeropagina">
    <w:name w:val="page number"/>
    <w:basedOn w:val="Carpredefinitoparagrafo"/>
    <w:rsid w:val="004C02B9"/>
  </w:style>
  <w:style w:type="table" w:styleId="Grigliatabella">
    <w:name w:val="Table Grid"/>
    <w:basedOn w:val="Tabellanormale"/>
    <w:uiPriority w:val="39"/>
    <w:rsid w:val="00FB6E3A"/>
    <w:rPr>
      <w:rFonts w:ascii="Verdana" w:hAnsi="Verdana" w:cs="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rsid w:val="00096CF4"/>
    <w:pPr>
      <w:spacing w:before="100" w:beforeAutospacing="1" w:after="100" w:afterAutospacing="1"/>
    </w:pPr>
    <w:rPr>
      <w:rFonts w:ascii="Times New Roman" w:hAnsi="Times New Roman" w:cs="Times New Roman"/>
      <w:sz w:val="24"/>
      <w:szCs w:val="24"/>
    </w:rPr>
  </w:style>
  <w:style w:type="character" w:customStyle="1" w:styleId="lbnormale1">
    <w:name w:val="lbnormale1"/>
    <w:basedOn w:val="Carpredefinitoparagrafo"/>
    <w:rsid w:val="001016F4"/>
    <w:rPr>
      <w:rFonts w:ascii="Verdana" w:hAnsi="Verdana" w:hint="default"/>
      <w:b w:val="0"/>
      <w:bCs w:val="0"/>
      <w:color w:val="000000"/>
      <w:sz w:val="18"/>
      <w:szCs w:val="18"/>
    </w:rPr>
  </w:style>
  <w:style w:type="character" w:customStyle="1" w:styleId="lbdescrizioneprodotto1">
    <w:name w:val="lbdescrizioneprodotto1"/>
    <w:basedOn w:val="Carpredefinitoparagrafo"/>
    <w:rsid w:val="001016F4"/>
    <w:rPr>
      <w:rFonts w:ascii="Verdana" w:hAnsi="Verdana" w:hint="default"/>
      <w:color w:val="000000"/>
      <w:sz w:val="15"/>
      <w:szCs w:val="15"/>
    </w:rPr>
  </w:style>
  <w:style w:type="paragraph" w:styleId="Testofumetto">
    <w:name w:val="Balloon Text"/>
    <w:basedOn w:val="Normale"/>
    <w:semiHidden/>
    <w:rsid w:val="00503911"/>
    <w:rPr>
      <w:rFonts w:ascii="Tahoma" w:hAnsi="Tahoma" w:cs="Tahoma"/>
      <w:sz w:val="16"/>
      <w:szCs w:val="16"/>
    </w:rPr>
  </w:style>
  <w:style w:type="character" w:customStyle="1" w:styleId="PidipaginaCarattere">
    <w:name w:val="Piè di pagina Carattere"/>
    <w:basedOn w:val="Carpredefinitoparagrafo"/>
    <w:link w:val="Pidipagina"/>
    <w:uiPriority w:val="99"/>
    <w:rsid w:val="00C74CB4"/>
    <w:rPr>
      <w:rFonts w:ascii="Century Gothic" w:hAnsi="Century Gothic" w:cs="Verdana"/>
      <w:color w:val="000000" w:themeColor="text1"/>
      <w:sz w:val="16"/>
      <w:szCs w:val="16"/>
    </w:rPr>
  </w:style>
  <w:style w:type="paragraph" w:styleId="Paragrafoelenco">
    <w:name w:val="List Paragraph"/>
    <w:basedOn w:val="Normale"/>
    <w:uiPriority w:val="34"/>
    <w:qFormat/>
    <w:rsid w:val="00D6774E"/>
    <w:pPr>
      <w:ind w:left="720"/>
      <w:contextualSpacing/>
    </w:pPr>
  </w:style>
  <w:style w:type="character" w:styleId="Rimandocommento">
    <w:name w:val="annotation reference"/>
    <w:basedOn w:val="Carpredefinitoparagrafo"/>
    <w:rsid w:val="00A8548E"/>
    <w:rPr>
      <w:sz w:val="18"/>
      <w:szCs w:val="18"/>
    </w:rPr>
  </w:style>
  <w:style w:type="paragraph" w:styleId="Testocommento">
    <w:name w:val="annotation text"/>
    <w:basedOn w:val="Normale"/>
    <w:link w:val="TestocommentoCarattere"/>
    <w:rsid w:val="00A8548E"/>
    <w:rPr>
      <w:sz w:val="24"/>
      <w:szCs w:val="24"/>
    </w:rPr>
  </w:style>
  <w:style w:type="character" w:customStyle="1" w:styleId="TestocommentoCarattere">
    <w:name w:val="Testo commento Carattere"/>
    <w:basedOn w:val="Carpredefinitoparagrafo"/>
    <w:link w:val="Testocommento"/>
    <w:rsid w:val="00A8548E"/>
    <w:rPr>
      <w:rFonts w:ascii="Verdana" w:hAnsi="Verdana" w:cs="Verdana"/>
      <w:sz w:val="24"/>
      <w:szCs w:val="24"/>
    </w:rPr>
  </w:style>
  <w:style w:type="paragraph" w:styleId="Soggettocommento">
    <w:name w:val="annotation subject"/>
    <w:basedOn w:val="Testocommento"/>
    <w:next w:val="Testocommento"/>
    <w:link w:val="SoggettocommentoCarattere"/>
    <w:rsid w:val="00A8548E"/>
    <w:rPr>
      <w:b/>
      <w:bCs/>
      <w:sz w:val="20"/>
      <w:szCs w:val="20"/>
    </w:rPr>
  </w:style>
  <w:style w:type="character" w:customStyle="1" w:styleId="SoggettocommentoCarattere">
    <w:name w:val="Soggetto commento Carattere"/>
    <w:basedOn w:val="TestocommentoCarattere"/>
    <w:link w:val="Soggettocommento"/>
    <w:rsid w:val="00A8548E"/>
    <w:rPr>
      <w:rFonts w:ascii="Verdana" w:hAnsi="Verdana" w:cs="Verdana"/>
      <w:b/>
      <w:bCs/>
      <w:sz w:val="24"/>
      <w:szCs w:val="24"/>
    </w:rPr>
  </w:style>
  <w:style w:type="paragraph" w:styleId="Revisione">
    <w:name w:val="Revision"/>
    <w:hidden/>
    <w:uiPriority w:val="99"/>
    <w:semiHidden/>
    <w:rsid w:val="004953AA"/>
    <w:rPr>
      <w:rFonts w:ascii="Verdana" w:hAnsi="Verdana" w:cs="Verdana"/>
      <w:sz w:val="22"/>
      <w:szCs w:val="22"/>
    </w:rPr>
  </w:style>
  <w:style w:type="table" w:styleId="Tabellagriglia4-colore2">
    <w:name w:val="Grid Table 4 Accent 2"/>
    <w:basedOn w:val="Tabellanormale"/>
    <w:uiPriority w:val="49"/>
    <w:rsid w:val="00087D14"/>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Sommario2">
    <w:name w:val="toc 2"/>
    <w:basedOn w:val="Normale"/>
    <w:next w:val="Normale"/>
    <w:autoRedefine/>
    <w:rsid w:val="006A3723"/>
    <w:pPr>
      <w:spacing w:before="120"/>
      <w:ind w:left="220"/>
    </w:pPr>
    <w:rPr>
      <w:rFonts w:asciiTheme="minorHAnsi" w:hAnsiTheme="minorHAnsi" w:cstheme="minorHAnsi"/>
      <w:i/>
      <w:iCs/>
    </w:rPr>
  </w:style>
  <w:style w:type="paragraph" w:styleId="Sommario3">
    <w:name w:val="toc 3"/>
    <w:basedOn w:val="Normale"/>
    <w:next w:val="Normale"/>
    <w:autoRedefine/>
    <w:rsid w:val="006A3723"/>
    <w:pPr>
      <w:ind w:left="440"/>
    </w:pPr>
    <w:rPr>
      <w:rFonts w:asciiTheme="minorHAnsi" w:hAnsiTheme="minorHAnsi" w:cstheme="minorHAnsi"/>
    </w:rPr>
  </w:style>
  <w:style w:type="paragraph" w:styleId="Sommario4">
    <w:name w:val="toc 4"/>
    <w:basedOn w:val="Normale"/>
    <w:next w:val="Normale"/>
    <w:autoRedefine/>
    <w:rsid w:val="006A3723"/>
    <w:pPr>
      <w:ind w:left="660"/>
    </w:pPr>
    <w:rPr>
      <w:rFonts w:asciiTheme="minorHAnsi" w:hAnsiTheme="minorHAnsi" w:cstheme="minorHAnsi"/>
    </w:rPr>
  </w:style>
  <w:style w:type="paragraph" w:styleId="Sommario5">
    <w:name w:val="toc 5"/>
    <w:basedOn w:val="Normale"/>
    <w:next w:val="Normale"/>
    <w:autoRedefine/>
    <w:rsid w:val="006A3723"/>
    <w:pPr>
      <w:ind w:left="880"/>
    </w:pPr>
    <w:rPr>
      <w:rFonts w:asciiTheme="minorHAnsi" w:hAnsiTheme="minorHAnsi" w:cstheme="minorHAnsi"/>
    </w:rPr>
  </w:style>
  <w:style w:type="paragraph" w:styleId="Sommario6">
    <w:name w:val="toc 6"/>
    <w:basedOn w:val="Normale"/>
    <w:next w:val="Normale"/>
    <w:autoRedefine/>
    <w:rsid w:val="006A3723"/>
    <w:pPr>
      <w:ind w:left="1100"/>
    </w:pPr>
    <w:rPr>
      <w:rFonts w:asciiTheme="minorHAnsi" w:hAnsiTheme="minorHAnsi" w:cstheme="minorHAnsi"/>
    </w:rPr>
  </w:style>
  <w:style w:type="paragraph" w:styleId="Sommario7">
    <w:name w:val="toc 7"/>
    <w:basedOn w:val="Normale"/>
    <w:next w:val="Normale"/>
    <w:autoRedefine/>
    <w:rsid w:val="006A3723"/>
    <w:pPr>
      <w:ind w:left="1320"/>
    </w:pPr>
    <w:rPr>
      <w:rFonts w:asciiTheme="minorHAnsi" w:hAnsiTheme="minorHAnsi" w:cstheme="minorHAnsi"/>
    </w:rPr>
  </w:style>
  <w:style w:type="paragraph" w:styleId="Sommario8">
    <w:name w:val="toc 8"/>
    <w:basedOn w:val="Normale"/>
    <w:next w:val="Normale"/>
    <w:autoRedefine/>
    <w:rsid w:val="006A3723"/>
    <w:pPr>
      <w:ind w:left="1540"/>
    </w:pPr>
    <w:rPr>
      <w:rFonts w:asciiTheme="minorHAnsi" w:hAnsiTheme="minorHAnsi" w:cstheme="minorHAnsi"/>
    </w:rPr>
  </w:style>
  <w:style w:type="paragraph" w:styleId="Sommario9">
    <w:name w:val="toc 9"/>
    <w:basedOn w:val="Normale"/>
    <w:next w:val="Normale"/>
    <w:autoRedefine/>
    <w:rsid w:val="006A3723"/>
    <w:pPr>
      <w:ind w:left="1760"/>
    </w:pPr>
    <w:rPr>
      <w:rFonts w:asciiTheme="minorHAnsi" w:hAnsiTheme="minorHAnsi" w:cstheme="minorHAnsi"/>
    </w:rPr>
  </w:style>
  <w:style w:type="paragraph" w:customStyle="1" w:styleId="TitoloPrincipale">
    <w:name w:val="Titolo Principale"/>
    <w:basedOn w:val="Normale"/>
    <w:qFormat/>
    <w:rsid w:val="00C74CB4"/>
    <w:pPr>
      <w:jc w:val="center"/>
    </w:pPr>
    <w:rPr>
      <w:b/>
      <w:sz w:val="24"/>
    </w:rPr>
  </w:style>
  <w:style w:type="paragraph" w:customStyle="1" w:styleId="ArticoloComma">
    <w:name w:val="Articolo Comma"/>
    <w:basedOn w:val="Articolo"/>
    <w:qFormat/>
    <w:rsid w:val="007869E1"/>
    <w:pPr>
      <w:keepNext w:val="0"/>
      <w:numPr>
        <w:ilvl w:val="1"/>
        <w:numId w:val="5"/>
      </w:numPr>
    </w:pPr>
    <w:rPr>
      <w:b w:val="0"/>
    </w:rPr>
  </w:style>
  <w:style w:type="paragraph" w:customStyle="1" w:styleId="Articolo">
    <w:name w:val="Articolo"/>
    <w:basedOn w:val="Titolo2"/>
    <w:qFormat/>
    <w:rsid w:val="00DB3716"/>
    <w:pPr>
      <w:keepLines w:val="0"/>
      <w:widowControl w:val="0"/>
      <w:numPr>
        <w:numId w:val="26"/>
      </w:numPr>
      <w:autoSpaceDE w:val="0"/>
      <w:autoSpaceDN w:val="0"/>
      <w:adjustRightInd w:val="0"/>
      <w:spacing w:before="0" w:line="240" w:lineRule="auto"/>
      <w:ind w:left="426" w:hanging="426"/>
    </w:pPr>
    <w:rPr>
      <w:rFonts w:ascii="Century Gothic" w:hAnsi="Century Gothic" w:cs="Times New Roman"/>
      <w:sz w:val="20"/>
      <w:szCs w:val="20"/>
    </w:rPr>
  </w:style>
  <w:style w:type="character" w:styleId="Menzionenonrisolta">
    <w:name w:val="Unresolved Mention"/>
    <w:basedOn w:val="Carpredefinitoparagrafo"/>
    <w:uiPriority w:val="99"/>
    <w:semiHidden/>
    <w:unhideWhenUsed/>
    <w:rsid w:val="00C7419E"/>
    <w:rPr>
      <w:color w:val="605E5C"/>
      <w:shd w:val="clear" w:color="auto" w:fill="E1DFDD"/>
    </w:rPr>
  </w:style>
  <w:style w:type="character" w:styleId="Collegamentovisitato">
    <w:name w:val="FollowedHyperlink"/>
    <w:basedOn w:val="Carpredefinitoparagrafo"/>
    <w:rsid w:val="00DB37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422556">
      <w:bodyDiv w:val="1"/>
      <w:marLeft w:val="0"/>
      <w:marRight w:val="0"/>
      <w:marTop w:val="0"/>
      <w:marBottom w:val="0"/>
      <w:divBdr>
        <w:top w:val="none" w:sz="0" w:space="0" w:color="auto"/>
        <w:left w:val="none" w:sz="0" w:space="0" w:color="auto"/>
        <w:bottom w:val="none" w:sz="0" w:space="0" w:color="auto"/>
        <w:right w:val="none" w:sz="0" w:space="0" w:color="auto"/>
      </w:divBdr>
    </w:div>
    <w:div w:id="769858717">
      <w:bodyDiv w:val="1"/>
      <w:marLeft w:val="0"/>
      <w:marRight w:val="0"/>
      <w:marTop w:val="0"/>
      <w:marBottom w:val="0"/>
      <w:divBdr>
        <w:top w:val="none" w:sz="0" w:space="0" w:color="auto"/>
        <w:left w:val="none" w:sz="0" w:space="0" w:color="auto"/>
        <w:bottom w:val="none" w:sz="0" w:space="0" w:color="auto"/>
        <w:right w:val="none" w:sz="0" w:space="0" w:color="auto"/>
      </w:divBdr>
    </w:div>
    <w:div w:id="825976029">
      <w:bodyDiv w:val="1"/>
      <w:marLeft w:val="0"/>
      <w:marRight w:val="0"/>
      <w:marTop w:val="0"/>
      <w:marBottom w:val="0"/>
      <w:divBdr>
        <w:top w:val="none" w:sz="0" w:space="0" w:color="auto"/>
        <w:left w:val="none" w:sz="0" w:space="0" w:color="auto"/>
        <w:bottom w:val="none" w:sz="0" w:space="0" w:color="auto"/>
        <w:right w:val="none" w:sz="0" w:space="0" w:color="auto"/>
      </w:divBdr>
      <w:divsChild>
        <w:div w:id="385573095">
          <w:marLeft w:val="0"/>
          <w:marRight w:val="0"/>
          <w:marTop w:val="0"/>
          <w:marBottom w:val="0"/>
          <w:divBdr>
            <w:top w:val="none" w:sz="0" w:space="0" w:color="auto"/>
            <w:left w:val="none" w:sz="0" w:space="0" w:color="auto"/>
            <w:bottom w:val="none" w:sz="0" w:space="0" w:color="auto"/>
            <w:right w:val="none" w:sz="0" w:space="0" w:color="auto"/>
          </w:divBdr>
          <w:divsChild>
            <w:div w:id="1852602657">
              <w:marLeft w:val="0"/>
              <w:marRight w:val="0"/>
              <w:marTop w:val="0"/>
              <w:marBottom w:val="0"/>
              <w:divBdr>
                <w:top w:val="none" w:sz="0" w:space="0" w:color="auto"/>
                <w:left w:val="none" w:sz="0" w:space="0" w:color="auto"/>
                <w:bottom w:val="none" w:sz="0" w:space="0" w:color="auto"/>
                <w:right w:val="none" w:sz="0" w:space="0" w:color="auto"/>
              </w:divBdr>
              <w:divsChild>
                <w:div w:id="517892013">
                  <w:marLeft w:val="0"/>
                  <w:marRight w:val="0"/>
                  <w:marTop w:val="0"/>
                  <w:marBottom w:val="0"/>
                  <w:divBdr>
                    <w:top w:val="none" w:sz="0" w:space="0" w:color="auto"/>
                    <w:left w:val="none" w:sz="0" w:space="0" w:color="auto"/>
                    <w:bottom w:val="none" w:sz="0" w:space="0" w:color="auto"/>
                    <w:right w:val="none" w:sz="0" w:space="0" w:color="auto"/>
                  </w:divBdr>
                  <w:divsChild>
                    <w:div w:id="114172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642340">
      <w:bodyDiv w:val="1"/>
      <w:marLeft w:val="0"/>
      <w:marRight w:val="0"/>
      <w:marTop w:val="0"/>
      <w:marBottom w:val="0"/>
      <w:divBdr>
        <w:top w:val="none" w:sz="0" w:space="0" w:color="auto"/>
        <w:left w:val="none" w:sz="0" w:space="0" w:color="auto"/>
        <w:bottom w:val="none" w:sz="0" w:space="0" w:color="auto"/>
        <w:right w:val="none" w:sz="0" w:space="0" w:color="auto"/>
      </w:divBdr>
      <w:divsChild>
        <w:div w:id="1168789200">
          <w:marLeft w:val="0"/>
          <w:marRight w:val="0"/>
          <w:marTop w:val="0"/>
          <w:marBottom w:val="0"/>
          <w:divBdr>
            <w:top w:val="none" w:sz="0" w:space="0" w:color="auto"/>
            <w:left w:val="none" w:sz="0" w:space="0" w:color="auto"/>
            <w:bottom w:val="none" w:sz="0" w:space="0" w:color="auto"/>
            <w:right w:val="none" w:sz="0" w:space="0" w:color="auto"/>
          </w:divBdr>
        </w:div>
      </w:divsChild>
    </w:div>
    <w:div w:id="852259840">
      <w:bodyDiv w:val="1"/>
      <w:marLeft w:val="0"/>
      <w:marRight w:val="0"/>
      <w:marTop w:val="0"/>
      <w:marBottom w:val="0"/>
      <w:divBdr>
        <w:top w:val="none" w:sz="0" w:space="0" w:color="auto"/>
        <w:left w:val="none" w:sz="0" w:space="0" w:color="auto"/>
        <w:bottom w:val="none" w:sz="0" w:space="0" w:color="auto"/>
        <w:right w:val="none" w:sz="0" w:space="0" w:color="auto"/>
      </w:divBdr>
      <w:divsChild>
        <w:div w:id="1041828722">
          <w:marLeft w:val="0"/>
          <w:marRight w:val="0"/>
          <w:marTop w:val="0"/>
          <w:marBottom w:val="0"/>
          <w:divBdr>
            <w:top w:val="none" w:sz="0" w:space="0" w:color="auto"/>
            <w:left w:val="none" w:sz="0" w:space="0" w:color="auto"/>
            <w:bottom w:val="none" w:sz="0" w:space="0" w:color="auto"/>
            <w:right w:val="none" w:sz="0" w:space="0" w:color="auto"/>
          </w:divBdr>
          <w:divsChild>
            <w:div w:id="910431475">
              <w:marLeft w:val="0"/>
              <w:marRight w:val="0"/>
              <w:marTop w:val="0"/>
              <w:marBottom w:val="0"/>
              <w:divBdr>
                <w:top w:val="none" w:sz="0" w:space="0" w:color="auto"/>
                <w:left w:val="none" w:sz="0" w:space="0" w:color="auto"/>
                <w:bottom w:val="none" w:sz="0" w:space="0" w:color="auto"/>
                <w:right w:val="none" w:sz="0" w:space="0" w:color="auto"/>
              </w:divBdr>
              <w:divsChild>
                <w:div w:id="916474293">
                  <w:marLeft w:val="0"/>
                  <w:marRight w:val="0"/>
                  <w:marTop w:val="0"/>
                  <w:marBottom w:val="0"/>
                  <w:divBdr>
                    <w:top w:val="none" w:sz="0" w:space="0" w:color="auto"/>
                    <w:left w:val="none" w:sz="0" w:space="0" w:color="auto"/>
                    <w:bottom w:val="none" w:sz="0" w:space="0" w:color="auto"/>
                    <w:right w:val="none" w:sz="0" w:space="0" w:color="auto"/>
                  </w:divBdr>
                </w:div>
              </w:divsChild>
            </w:div>
            <w:div w:id="276958603">
              <w:marLeft w:val="0"/>
              <w:marRight w:val="0"/>
              <w:marTop w:val="0"/>
              <w:marBottom w:val="0"/>
              <w:divBdr>
                <w:top w:val="none" w:sz="0" w:space="0" w:color="auto"/>
                <w:left w:val="none" w:sz="0" w:space="0" w:color="auto"/>
                <w:bottom w:val="none" w:sz="0" w:space="0" w:color="auto"/>
                <w:right w:val="none" w:sz="0" w:space="0" w:color="auto"/>
              </w:divBdr>
              <w:divsChild>
                <w:div w:id="77976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098792">
      <w:bodyDiv w:val="1"/>
      <w:marLeft w:val="0"/>
      <w:marRight w:val="0"/>
      <w:marTop w:val="0"/>
      <w:marBottom w:val="0"/>
      <w:divBdr>
        <w:top w:val="none" w:sz="0" w:space="0" w:color="auto"/>
        <w:left w:val="none" w:sz="0" w:space="0" w:color="auto"/>
        <w:bottom w:val="none" w:sz="0" w:space="0" w:color="auto"/>
        <w:right w:val="none" w:sz="0" w:space="0" w:color="auto"/>
      </w:divBdr>
    </w:div>
    <w:div w:id="978263634">
      <w:bodyDiv w:val="1"/>
      <w:marLeft w:val="0"/>
      <w:marRight w:val="0"/>
      <w:marTop w:val="0"/>
      <w:marBottom w:val="0"/>
      <w:divBdr>
        <w:top w:val="none" w:sz="0" w:space="0" w:color="auto"/>
        <w:left w:val="none" w:sz="0" w:space="0" w:color="auto"/>
        <w:bottom w:val="none" w:sz="0" w:space="0" w:color="auto"/>
        <w:right w:val="none" w:sz="0" w:space="0" w:color="auto"/>
      </w:divBdr>
    </w:div>
    <w:div w:id="1104376003">
      <w:bodyDiv w:val="1"/>
      <w:marLeft w:val="0"/>
      <w:marRight w:val="0"/>
      <w:marTop w:val="0"/>
      <w:marBottom w:val="0"/>
      <w:divBdr>
        <w:top w:val="none" w:sz="0" w:space="0" w:color="auto"/>
        <w:left w:val="none" w:sz="0" w:space="0" w:color="auto"/>
        <w:bottom w:val="none" w:sz="0" w:space="0" w:color="auto"/>
        <w:right w:val="none" w:sz="0" w:space="0" w:color="auto"/>
      </w:divBdr>
    </w:div>
    <w:div w:id="1306620673">
      <w:bodyDiv w:val="1"/>
      <w:marLeft w:val="0"/>
      <w:marRight w:val="0"/>
      <w:marTop w:val="0"/>
      <w:marBottom w:val="0"/>
      <w:divBdr>
        <w:top w:val="none" w:sz="0" w:space="0" w:color="auto"/>
        <w:left w:val="none" w:sz="0" w:space="0" w:color="auto"/>
        <w:bottom w:val="none" w:sz="0" w:space="0" w:color="auto"/>
        <w:right w:val="none" w:sz="0" w:space="0" w:color="auto"/>
      </w:divBdr>
    </w:div>
    <w:div w:id="1502231511">
      <w:bodyDiv w:val="1"/>
      <w:marLeft w:val="0"/>
      <w:marRight w:val="0"/>
      <w:marTop w:val="0"/>
      <w:marBottom w:val="0"/>
      <w:divBdr>
        <w:top w:val="none" w:sz="0" w:space="0" w:color="auto"/>
        <w:left w:val="none" w:sz="0" w:space="0" w:color="auto"/>
        <w:bottom w:val="none" w:sz="0" w:space="0" w:color="auto"/>
        <w:right w:val="none" w:sz="0" w:space="0" w:color="auto"/>
      </w:divBdr>
      <w:divsChild>
        <w:div w:id="1976569462">
          <w:marLeft w:val="0"/>
          <w:marRight w:val="0"/>
          <w:marTop w:val="0"/>
          <w:marBottom w:val="0"/>
          <w:divBdr>
            <w:top w:val="none" w:sz="0" w:space="0" w:color="auto"/>
            <w:left w:val="none" w:sz="0" w:space="0" w:color="auto"/>
            <w:bottom w:val="none" w:sz="0" w:space="0" w:color="auto"/>
            <w:right w:val="none" w:sz="0" w:space="0" w:color="auto"/>
          </w:divBdr>
        </w:div>
      </w:divsChild>
    </w:div>
    <w:div w:id="1665206011">
      <w:bodyDiv w:val="1"/>
      <w:marLeft w:val="0"/>
      <w:marRight w:val="0"/>
      <w:marTop w:val="0"/>
      <w:marBottom w:val="0"/>
      <w:divBdr>
        <w:top w:val="none" w:sz="0" w:space="0" w:color="auto"/>
        <w:left w:val="none" w:sz="0" w:space="0" w:color="auto"/>
        <w:bottom w:val="none" w:sz="0" w:space="0" w:color="auto"/>
        <w:right w:val="none" w:sz="0" w:space="0" w:color="auto"/>
      </w:divBdr>
      <w:divsChild>
        <w:div w:id="97142368">
          <w:marLeft w:val="0"/>
          <w:marRight w:val="0"/>
          <w:marTop w:val="0"/>
          <w:marBottom w:val="0"/>
          <w:divBdr>
            <w:top w:val="none" w:sz="0" w:space="0" w:color="auto"/>
            <w:left w:val="none" w:sz="0" w:space="0" w:color="auto"/>
            <w:bottom w:val="none" w:sz="0" w:space="0" w:color="auto"/>
            <w:right w:val="none" w:sz="0" w:space="0" w:color="auto"/>
          </w:divBdr>
          <w:divsChild>
            <w:div w:id="131499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085042">
      <w:bodyDiv w:val="1"/>
      <w:marLeft w:val="0"/>
      <w:marRight w:val="0"/>
      <w:marTop w:val="0"/>
      <w:marBottom w:val="0"/>
      <w:divBdr>
        <w:top w:val="none" w:sz="0" w:space="0" w:color="auto"/>
        <w:left w:val="none" w:sz="0" w:space="0" w:color="auto"/>
        <w:bottom w:val="none" w:sz="0" w:space="0" w:color="auto"/>
        <w:right w:val="none" w:sz="0" w:space="0" w:color="auto"/>
      </w:divBdr>
      <w:divsChild>
        <w:div w:id="1802991173">
          <w:marLeft w:val="0"/>
          <w:marRight w:val="0"/>
          <w:marTop w:val="0"/>
          <w:marBottom w:val="0"/>
          <w:divBdr>
            <w:top w:val="none" w:sz="0" w:space="0" w:color="auto"/>
            <w:left w:val="none" w:sz="0" w:space="0" w:color="auto"/>
            <w:bottom w:val="none" w:sz="0" w:space="0" w:color="auto"/>
            <w:right w:val="none" w:sz="0" w:space="0" w:color="auto"/>
          </w:divBdr>
          <w:divsChild>
            <w:div w:id="425922926">
              <w:marLeft w:val="0"/>
              <w:marRight w:val="0"/>
              <w:marTop w:val="0"/>
              <w:marBottom w:val="0"/>
              <w:divBdr>
                <w:top w:val="none" w:sz="0" w:space="0" w:color="auto"/>
                <w:left w:val="none" w:sz="0" w:space="0" w:color="auto"/>
                <w:bottom w:val="none" w:sz="0" w:space="0" w:color="auto"/>
                <w:right w:val="none" w:sz="0" w:space="0" w:color="auto"/>
              </w:divBdr>
              <w:divsChild>
                <w:div w:id="2002735540">
                  <w:marLeft w:val="0"/>
                  <w:marRight w:val="0"/>
                  <w:marTop w:val="0"/>
                  <w:marBottom w:val="0"/>
                  <w:divBdr>
                    <w:top w:val="none" w:sz="0" w:space="0" w:color="auto"/>
                    <w:left w:val="none" w:sz="0" w:space="0" w:color="auto"/>
                    <w:bottom w:val="none" w:sz="0" w:space="0" w:color="auto"/>
                    <w:right w:val="none" w:sz="0" w:space="0" w:color="auto"/>
                  </w:divBdr>
                </w:div>
              </w:divsChild>
            </w:div>
            <w:div w:id="2065177757">
              <w:marLeft w:val="0"/>
              <w:marRight w:val="0"/>
              <w:marTop w:val="0"/>
              <w:marBottom w:val="0"/>
              <w:divBdr>
                <w:top w:val="none" w:sz="0" w:space="0" w:color="auto"/>
                <w:left w:val="none" w:sz="0" w:space="0" w:color="auto"/>
                <w:bottom w:val="none" w:sz="0" w:space="0" w:color="auto"/>
                <w:right w:val="none" w:sz="0" w:space="0" w:color="auto"/>
              </w:divBdr>
              <w:divsChild>
                <w:div w:id="1139764822">
                  <w:marLeft w:val="0"/>
                  <w:marRight w:val="0"/>
                  <w:marTop w:val="0"/>
                  <w:marBottom w:val="0"/>
                  <w:divBdr>
                    <w:top w:val="none" w:sz="0" w:space="0" w:color="auto"/>
                    <w:left w:val="none" w:sz="0" w:space="0" w:color="auto"/>
                    <w:bottom w:val="none" w:sz="0" w:space="0" w:color="auto"/>
                    <w:right w:val="none" w:sz="0" w:space="0" w:color="auto"/>
                  </w:divBdr>
                </w:div>
              </w:divsChild>
            </w:div>
            <w:div w:id="1671133156">
              <w:marLeft w:val="0"/>
              <w:marRight w:val="0"/>
              <w:marTop w:val="0"/>
              <w:marBottom w:val="0"/>
              <w:divBdr>
                <w:top w:val="none" w:sz="0" w:space="0" w:color="auto"/>
                <w:left w:val="none" w:sz="0" w:space="0" w:color="auto"/>
                <w:bottom w:val="none" w:sz="0" w:space="0" w:color="auto"/>
                <w:right w:val="none" w:sz="0" w:space="0" w:color="auto"/>
              </w:divBdr>
              <w:divsChild>
                <w:div w:id="1183201083">
                  <w:marLeft w:val="0"/>
                  <w:marRight w:val="0"/>
                  <w:marTop w:val="0"/>
                  <w:marBottom w:val="0"/>
                  <w:divBdr>
                    <w:top w:val="none" w:sz="0" w:space="0" w:color="auto"/>
                    <w:left w:val="none" w:sz="0" w:space="0" w:color="auto"/>
                    <w:bottom w:val="none" w:sz="0" w:space="0" w:color="auto"/>
                    <w:right w:val="none" w:sz="0" w:space="0" w:color="auto"/>
                  </w:divBdr>
                </w:div>
              </w:divsChild>
            </w:div>
            <w:div w:id="2048481605">
              <w:marLeft w:val="0"/>
              <w:marRight w:val="0"/>
              <w:marTop w:val="0"/>
              <w:marBottom w:val="0"/>
              <w:divBdr>
                <w:top w:val="none" w:sz="0" w:space="0" w:color="auto"/>
                <w:left w:val="none" w:sz="0" w:space="0" w:color="auto"/>
                <w:bottom w:val="none" w:sz="0" w:space="0" w:color="auto"/>
                <w:right w:val="none" w:sz="0" w:space="0" w:color="auto"/>
              </w:divBdr>
              <w:divsChild>
                <w:div w:id="141166682">
                  <w:marLeft w:val="0"/>
                  <w:marRight w:val="0"/>
                  <w:marTop w:val="0"/>
                  <w:marBottom w:val="0"/>
                  <w:divBdr>
                    <w:top w:val="none" w:sz="0" w:space="0" w:color="auto"/>
                    <w:left w:val="none" w:sz="0" w:space="0" w:color="auto"/>
                    <w:bottom w:val="none" w:sz="0" w:space="0" w:color="auto"/>
                    <w:right w:val="none" w:sz="0" w:space="0" w:color="auto"/>
                  </w:divBdr>
                </w:div>
              </w:divsChild>
            </w:div>
            <w:div w:id="150027947">
              <w:marLeft w:val="0"/>
              <w:marRight w:val="0"/>
              <w:marTop w:val="0"/>
              <w:marBottom w:val="0"/>
              <w:divBdr>
                <w:top w:val="none" w:sz="0" w:space="0" w:color="auto"/>
                <w:left w:val="none" w:sz="0" w:space="0" w:color="auto"/>
                <w:bottom w:val="none" w:sz="0" w:space="0" w:color="auto"/>
                <w:right w:val="none" w:sz="0" w:space="0" w:color="auto"/>
              </w:divBdr>
              <w:divsChild>
                <w:div w:id="1029911529">
                  <w:marLeft w:val="0"/>
                  <w:marRight w:val="0"/>
                  <w:marTop w:val="0"/>
                  <w:marBottom w:val="0"/>
                  <w:divBdr>
                    <w:top w:val="none" w:sz="0" w:space="0" w:color="auto"/>
                    <w:left w:val="none" w:sz="0" w:space="0" w:color="auto"/>
                    <w:bottom w:val="none" w:sz="0" w:space="0" w:color="auto"/>
                    <w:right w:val="none" w:sz="0" w:space="0" w:color="auto"/>
                  </w:divBdr>
                </w:div>
              </w:divsChild>
            </w:div>
            <w:div w:id="592011064">
              <w:marLeft w:val="0"/>
              <w:marRight w:val="0"/>
              <w:marTop w:val="0"/>
              <w:marBottom w:val="0"/>
              <w:divBdr>
                <w:top w:val="none" w:sz="0" w:space="0" w:color="auto"/>
                <w:left w:val="none" w:sz="0" w:space="0" w:color="auto"/>
                <w:bottom w:val="none" w:sz="0" w:space="0" w:color="auto"/>
                <w:right w:val="none" w:sz="0" w:space="0" w:color="auto"/>
              </w:divBdr>
              <w:divsChild>
                <w:div w:id="894967938">
                  <w:marLeft w:val="0"/>
                  <w:marRight w:val="0"/>
                  <w:marTop w:val="0"/>
                  <w:marBottom w:val="0"/>
                  <w:divBdr>
                    <w:top w:val="none" w:sz="0" w:space="0" w:color="auto"/>
                    <w:left w:val="none" w:sz="0" w:space="0" w:color="auto"/>
                    <w:bottom w:val="none" w:sz="0" w:space="0" w:color="auto"/>
                    <w:right w:val="none" w:sz="0" w:space="0" w:color="auto"/>
                  </w:divBdr>
                </w:div>
              </w:divsChild>
            </w:div>
            <w:div w:id="118958851">
              <w:marLeft w:val="0"/>
              <w:marRight w:val="0"/>
              <w:marTop w:val="0"/>
              <w:marBottom w:val="0"/>
              <w:divBdr>
                <w:top w:val="none" w:sz="0" w:space="0" w:color="auto"/>
                <w:left w:val="none" w:sz="0" w:space="0" w:color="auto"/>
                <w:bottom w:val="none" w:sz="0" w:space="0" w:color="auto"/>
                <w:right w:val="none" w:sz="0" w:space="0" w:color="auto"/>
              </w:divBdr>
              <w:divsChild>
                <w:div w:id="273902333">
                  <w:marLeft w:val="0"/>
                  <w:marRight w:val="0"/>
                  <w:marTop w:val="0"/>
                  <w:marBottom w:val="0"/>
                  <w:divBdr>
                    <w:top w:val="none" w:sz="0" w:space="0" w:color="auto"/>
                    <w:left w:val="none" w:sz="0" w:space="0" w:color="auto"/>
                    <w:bottom w:val="none" w:sz="0" w:space="0" w:color="auto"/>
                    <w:right w:val="none" w:sz="0" w:space="0" w:color="auto"/>
                  </w:divBdr>
                </w:div>
              </w:divsChild>
            </w:div>
            <w:div w:id="1581213712">
              <w:marLeft w:val="0"/>
              <w:marRight w:val="0"/>
              <w:marTop w:val="0"/>
              <w:marBottom w:val="0"/>
              <w:divBdr>
                <w:top w:val="none" w:sz="0" w:space="0" w:color="auto"/>
                <w:left w:val="none" w:sz="0" w:space="0" w:color="auto"/>
                <w:bottom w:val="none" w:sz="0" w:space="0" w:color="auto"/>
                <w:right w:val="none" w:sz="0" w:space="0" w:color="auto"/>
              </w:divBdr>
              <w:divsChild>
                <w:div w:id="479465312">
                  <w:marLeft w:val="0"/>
                  <w:marRight w:val="0"/>
                  <w:marTop w:val="0"/>
                  <w:marBottom w:val="0"/>
                  <w:divBdr>
                    <w:top w:val="none" w:sz="0" w:space="0" w:color="auto"/>
                    <w:left w:val="none" w:sz="0" w:space="0" w:color="auto"/>
                    <w:bottom w:val="none" w:sz="0" w:space="0" w:color="auto"/>
                    <w:right w:val="none" w:sz="0" w:space="0" w:color="auto"/>
                  </w:divBdr>
                </w:div>
              </w:divsChild>
            </w:div>
            <w:div w:id="1651249211">
              <w:marLeft w:val="0"/>
              <w:marRight w:val="0"/>
              <w:marTop w:val="0"/>
              <w:marBottom w:val="0"/>
              <w:divBdr>
                <w:top w:val="none" w:sz="0" w:space="0" w:color="auto"/>
                <w:left w:val="none" w:sz="0" w:space="0" w:color="auto"/>
                <w:bottom w:val="none" w:sz="0" w:space="0" w:color="auto"/>
                <w:right w:val="none" w:sz="0" w:space="0" w:color="auto"/>
              </w:divBdr>
              <w:divsChild>
                <w:div w:id="1552110173">
                  <w:marLeft w:val="0"/>
                  <w:marRight w:val="0"/>
                  <w:marTop w:val="0"/>
                  <w:marBottom w:val="0"/>
                  <w:divBdr>
                    <w:top w:val="none" w:sz="0" w:space="0" w:color="auto"/>
                    <w:left w:val="none" w:sz="0" w:space="0" w:color="auto"/>
                    <w:bottom w:val="none" w:sz="0" w:space="0" w:color="auto"/>
                    <w:right w:val="none" w:sz="0" w:space="0" w:color="auto"/>
                  </w:divBdr>
                </w:div>
              </w:divsChild>
            </w:div>
            <w:div w:id="778185725">
              <w:marLeft w:val="0"/>
              <w:marRight w:val="0"/>
              <w:marTop w:val="0"/>
              <w:marBottom w:val="0"/>
              <w:divBdr>
                <w:top w:val="none" w:sz="0" w:space="0" w:color="auto"/>
                <w:left w:val="none" w:sz="0" w:space="0" w:color="auto"/>
                <w:bottom w:val="none" w:sz="0" w:space="0" w:color="auto"/>
                <w:right w:val="none" w:sz="0" w:space="0" w:color="auto"/>
              </w:divBdr>
              <w:divsChild>
                <w:div w:id="95390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1263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mailto:smact.competencecenter@legalmail.it" TargetMode="External"/><Relationship Id="rId2" Type="http://schemas.openxmlformats.org/officeDocument/2006/relationships/hyperlink" Target="mailto:info@smactcc.it"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ittorio\Documenti\modelli\RFID360%20offerta%20201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4076B048063A44D965D0B0BE6C38D89" ma:contentTypeVersion="7" ma:contentTypeDescription="Creare un nuovo documento." ma:contentTypeScope="" ma:versionID="087478b66f27680164070d8ebe159209">
  <xsd:schema xmlns:xsd="http://www.w3.org/2001/XMLSchema" xmlns:xs="http://www.w3.org/2001/XMLSchema" xmlns:p="http://schemas.microsoft.com/office/2006/metadata/properties" xmlns:ns2="ab1b509c-1e2a-4101-aac1-931c747fe372" targetNamespace="http://schemas.microsoft.com/office/2006/metadata/properties" ma:root="true" ma:fieldsID="de0bc7c4b8336dd7d08c489ea7a950e7" ns2:_="">
    <xsd:import namespace="ab1b509c-1e2a-4101-aac1-931c747fe3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1b509c-1e2a-4101-aac1-931c747fe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131C968-B70C-465E-93D9-4E44C19C3F62}">
  <ds:schemaRefs>
    <ds:schemaRef ds:uri="http://schemas.microsoft.com/sharepoint/v3/contenttype/forms"/>
  </ds:schemaRefs>
</ds:datastoreItem>
</file>

<file path=customXml/itemProps2.xml><?xml version="1.0" encoding="utf-8"?>
<ds:datastoreItem xmlns:ds="http://schemas.openxmlformats.org/officeDocument/2006/customXml" ds:itemID="{209247EA-E1F4-40FF-974E-C4F7F101D513}"/>
</file>

<file path=customXml/itemProps3.xml><?xml version="1.0" encoding="utf-8"?>
<ds:datastoreItem xmlns:ds="http://schemas.openxmlformats.org/officeDocument/2006/customXml" ds:itemID="{8E55D5DD-3C10-4A49-A92D-355D545FC34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285FE8-E592-8F4A-AD7F-FFA7328E8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Settings\Vittorio\Documenti\modelli\RFID360 offerta 2011.dot</Template>
  <TotalTime>21</TotalTime>
  <Pages>6</Pages>
  <Words>2452</Words>
  <Characters>15256</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offerta</vt:lpstr>
    </vt:vector>
  </TitlesOfParts>
  <Manager/>
  <Company/>
  <LinksUpToDate>false</LinksUpToDate>
  <CharactersWithSpaces>17673</CharactersWithSpaces>
  <SharedDoc>false</SharedDoc>
  <HLinks>
    <vt:vector size="18" baseType="variant">
      <vt:variant>
        <vt:i4>5374025</vt:i4>
      </vt:variant>
      <vt:variant>
        <vt:i4>12</vt:i4>
      </vt:variant>
      <vt:variant>
        <vt:i4>0</vt:i4>
      </vt:variant>
      <vt:variant>
        <vt:i4>5</vt:i4>
      </vt:variant>
      <vt:variant>
        <vt:lpwstr>mailto:info@rfid360.net</vt:lpwstr>
      </vt:variant>
      <vt:variant>
        <vt:lpwstr/>
      </vt:variant>
      <vt:variant>
        <vt:i4>2686976</vt:i4>
      </vt:variant>
      <vt:variant>
        <vt:i4>9</vt:i4>
      </vt:variant>
      <vt:variant>
        <vt:i4>0</vt:i4>
      </vt:variant>
      <vt:variant>
        <vt:i4>5</vt:i4>
      </vt:variant>
      <vt:variant>
        <vt:lpwstr>http://www.rfid360.net/</vt:lpwstr>
      </vt:variant>
      <vt:variant>
        <vt:lpwstr/>
      </vt:variant>
      <vt:variant>
        <vt:i4>5242890</vt:i4>
      </vt:variant>
      <vt:variant>
        <vt:i4>12940</vt:i4>
      </vt:variant>
      <vt:variant>
        <vt:i4>1025</vt:i4>
      </vt:variant>
      <vt:variant>
        <vt:i4>1</vt:i4>
      </vt:variant>
      <vt:variant>
        <vt:lpwstr>horizontal_4_web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offerta</dc:title>
  <dc:subject>progetto PIR</dc:subject>
  <dc:creator/>
  <cp:keywords/>
  <dc:description/>
  <cp:lastModifiedBy/>
  <cp:revision>1</cp:revision>
  <cp:lastPrinted>2018-05-09T14:47:00Z</cp:lastPrinted>
  <dcterms:created xsi:type="dcterms:W3CDTF">2020-04-01T08:01:00Z</dcterms:created>
  <dcterms:modified xsi:type="dcterms:W3CDTF">2020-04-01T15:04:00Z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0x010100D4076B048063A44D965D0B0BE6C38D89</vt:lpwstr>
  </property>
</Properties>
</file>