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9316203" w14:textId="77777777" w:rsidR="000A5E54" w:rsidRPr="003C7E11" w:rsidRDefault="000A5E54" w:rsidP="000A5E54"/>
    <w:p w14:paraId="3689E9B4" w14:textId="3B2A53BB" w:rsidR="000A5E54" w:rsidRPr="00601123" w:rsidRDefault="000A5E54" w:rsidP="00D42D97">
      <w:pPr>
        <w:pStyle w:val="Titolo1"/>
        <w:numPr>
          <w:ilvl w:val="0"/>
          <w:numId w:val="0"/>
        </w:numPr>
        <w:ind w:left="431"/>
        <w:jc w:val="center"/>
      </w:pPr>
      <w:r w:rsidRPr="00601123">
        <w:t>CONTRATTO DI PRESTAZIONE DI SERVIZI</w:t>
      </w:r>
      <w:r w:rsidRPr="00601123">
        <w:br/>
        <w:t xml:space="preserve">N. </w:t>
      </w:r>
      <w:bookmarkStart w:id="0" w:name="NoSOW"/>
      <w:r w:rsidRPr="00601123">
        <w:t>###</w:t>
      </w:r>
      <w:bookmarkEnd w:id="0"/>
    </w:p>
    <w:p w14:paraId="63D76559" w14:textId="77777777" w:rsidR="000A5E54" w:rsidRPr="0060177B" w:rsidRDefault="000A5E54" w:rsidP="000A5E54"/>
    <w:p w14:paraId="5957E1B2" w14:textId="77777777" w:rsidR="000A5E54" w:rsidRDefault="000A5E54" w:rsidP="000A5E54"/>
    <w:p w14:paraId="1B7A45C1" w14:textId="039AA4D9" w:rsidR="000A5E54" w:rsidRPr="00601123" w:rsidRDefault="000A5E54" w:rsidP="000A5E54">
      <w:r w:rsidRPr="00601123">
        <w:t>Il presente Contratto di Prestazione di Servizi</w:t>
      </w:r>
      <w:r>
        <w:t xml:space="preserve"> </w:t>
      </w:r>
      <w:r w:rsidRPr="00601123">
        <w:t xml:space="preserve">(“Contratto”) viene stipulato tra </w:t>
      </w:r>
      <w:r>
        <w:t>SMACT Società Consortile per Azioni</w:t>
      </w:r>
      <w:r w:rsidRPr="00601123">
        <w:t xml:space="preserve"> </w:t>
      </w:r>
      <w:r>
        <w:t xml:space="preserve">con </w:t>
      </w:r>
      <w:r w:rsidRPr="00601123">
        <w:t>sede in Fondamenta San Giobbe, Cannaregio 873, 30121, Venezia, Italia (“SMACT”) ed il cliente identificato in calce (“Cliente”)</w:t>
      </w:r>
      <w:r>
        <w:t xml:space="preserve">, </w:t>
      </w:r>
      <w:proofErr w:type="gramStart"/>
      <w:r w:rsidR="0052284C">
        <w:t>ciascuna</w:t>
      </w:r>
      <w:r>
        <w:t xml:space="preserve"> </w:t>
      </w:r>
      <w:r w:rsidRPr="00601123">
        <w:t>”</w:t>
      </w:r>
      <w:proofErr w:type="gramEnd"/>
      <w:r w:rsidRPr="00601123">
        <w:t>)</w:t>
      </w:r>
      <w:r>
        <w:t>, ciascuna singolarmente “Parte” e congiuntamente “Parti”.</w:t>
      </w:r>
    </w:p>
    <w:p w14:paraId="3CD2B9A8" w14:textId="77777777" w:rsidR="000A5E54" w:rsidRPr="00A64F06" w:rsidRDefault="000A5E54" w:rsidP="00A26958">
      <w:pPr>
        <w:pStyle w:val="Titolo1"/>
      </w:pPr>
      <w:r w:rsidRPr="00A64F06">
        <w:t>SERVIZI PROFESSIONALI; PROCEDURA DI VERIFICA DELLE MODIFICHE.</w:t>
      </w:r>
    </w:p>
    <w:p w14:paraId="7B2932E0" w14:textId="77777777" w:rsidR="000A5E54" w:rsidRPr="00601123" w:rsidRDefault="000A5E54" w:rsidP="000A5E54">
      <w:pPr>
        <w:tabs>
          <w:tab w:val="left" w:pos="1134"/>
        </w:tabs>
      </w:pPr>
      <w:r>
        <w:t>SMACT</w:t>
      </w:r>
      <w:r w:rsidRPr="00601123">
        <w:t xml:space="preserve"> si impegna a fornire i servizi (“Servizi”) e </w:t>
      </w:r>
      <w:r w:rsidRPr="001752E3">
        <w:t xml:space="preserve">ogni bene, materiale o immateriale, nonché ogni conoscenza o informazione conseguita in esecuzione dell’attività di ricerca oggetto del presente Contratto e in ragione di essa </w:t>
      </w:r>
      <w:r w:rsidRPr="00601123">
        <w:t xml:space="preserve">(di seguito </w:t>
      </w:r>
      <w:r>
        <w:t>“Risultati” o “Deliverables”</w:t>
      </w:r>
      <w:r w:rsidRPr="00601123">
        <w:t xml:space="preserve">) descritti in uno o più Statement of Work (di seguito “SOW”). </w:t>
      </w:r>
      <w:r>
        <w:t xml:space="preserve">SMACT </w:t>
      </w:r>
      <w:r w:rsidRPr="00601123">
        <w:t xml:space="preserve">e il Cliente si impegnano a seguire una procedura formale per quanto riguarda qualsiasi richiesta di modifica al SOW. In seguito alla presentazione di una richiesta </w:t>
      </w:r>
      <w:r>
        <w:t>di</w:t>
      </w:r>
      <w:r w:rsidRPr="00601123">
        <w:t xml:space="preserve"> modifiche da parte di </w:t>
      </w:r>
      <w:r>
        <w:t xml:space="preserve">SMACT </w:t>
      </w:r>
      <w:r w:rsidRPr="00601123">
        <w:t xml:space="preserve">o del Cliente, </w:t>
      </w:r>
      <w:r>
        <w:t xml:space="preserve">SMACT </w:t>
      </w:r>
      <w:r w:rsidRPr="00601123">
        <w:t xml:space="preserve">presenterà al Cliente una stima degli </w:t>
      </w:r>
      <w:r>
        <w:t xml:space="preserve">eventuali </w:t>
      </w:r>
      <w:r w:rsidRPr="00601123">
        <w:t xml:space="preserve">addebiti e valutazione delle eventuali ripercussioni sul programma. Il Cliente dovrà accettare per iscritto la stima e la valutazione entro dieci giorni di calendario dalla data di presentazione. In caso contrario, la richiesta </w:t>
      </w:r>
      <w:r>
        <w:t>di</w:t>
      </w:r>
      <w:r w:rsidRPr="00601123">
        <w:t xml:space="preserve"> modifiche non avrà alcuna validità e </w:t>
      </w:r>
      <w:r>
        <w:t xml:space="preserve">SMACT </w:t>
      </w:r>
      <w:r w:rsidRPr="00601123">
        <w:t>continuerà a prestare i Servizi sulla base del SOW.</w:t>
      </w:r>
    </w:p>
    <w:p w14:paraId="7691BB33" w14:textId="77777777" w:rsidR="000A5E54" w:rsidRDefault="000A5E54" w:rsidP="00A26958">
      <w:pPr>
        <w:pStyle w:val="Titolo1"/>
      </w:pPr>
      <w:bookmarkStart w:id="1" w:name="_Ref29368657"/>
      <w:r w:rsidRPr="00601123">
        <w:t>PERSONALE.</w:t>
      </w:r>
      <w:bookmarkEnd w:id="1"/>
    </w:p>
    <w:p w14:paraId="4FC78F3C" w14:textId="77777777" w:rsidR="000A5E54" w:rsidRPr="00601123" w:rsidRDefault="000A5E54" w:rsidP="000A5E54">
      <w:r>
        <w:t xml:space="preserve">SMACT </w:t>
      </w:r>
      <w:r w:rsidRPr="00601123">
        <w:t xml:space="preserve">decide, a sua totale discrezione, l'assegnazione del proprio personale. Il personale incaricato della prestazione dei Servizi rimane alle dipendenze di </w:t>
      </w:r>
      <w:r>
        <w:t>SMACT</w:t>
      </w:r>
      <w:r w:rsidRPr="00601123">
        <w:t xml:space="preserve">, che si fa carico di tutti i compensi e di tutti i benefits dovuti agli stessi. </w:t>
      </w:r>
      <w:r>
        <w:t xml:space="preserve">SMACT </w:t>
      </w:r>
      <w:r w:rsidRPr="00601123">
        <w:t>può avvalersi della collaborazione di subappaltatori</w:t>
      </w:r>
      <w:r>
        <w:t>, in particolare Università, Centri di Ricerca e Provider Tecnologici partner di SMACT,</w:t>
      </w:r>
      <w:r w:rsidRPr="00601123">
        <w:t xml:space="preserve"> per l'adempimento degli obblighi previsti da qualsiasi SOW, a condizione che rimanga responsabile in via principale nei confronti del Cliente per tutti i Servizi prestati da detti subappaltatori. Durante il periodo di prestazione dei Servizi e nei 12 mesi successivi, entrambe le parti si impegnano ad astenersi, direttamente o indirettamente, dal cercare di assumere o dall'assumere un dipendente dell'altra parte, così come di qualsiasi altro subappaltatore di </w:t>
      </w:r>
      <w:r>
        <w:t>SMACT</w:t>
      </w:r>
      <w:r w:rsidRPr="00601123">
        <w:t xml:space="preserve"> attivamente impegnato nella prestazione dei </w:t>
      </w:r>
      <w:r>
        <w:t>S</w:t>
      </w:r>
      <w:r w:rsidRPr="00601123">
        <w:t>ervizi, nel</w:t>
      </w:r>
      <w:r>
        <w:t>l’</w:t>
      </w:r>
      <w:r w:rsidRPr="00601123">
        <w:t xml:space="preserve">utilizzo o nella valutazione dei Servizi in questione, senza il previo consenso scritto dell'altra parte. Fermo restando quanto precede, il presente Contratto non proibisce la ricerca o l'assunzione conseguente (i) alla ricerca di </w:t>
      </w:r>
      <w:r>
        <w:t>personale</w:t>
      </w:r>
      <w:r w:rsidRPr="00601123">
        <w:t xml:space="preserve"> o attività simile utilizzata nel consueto svolgimento delle attività e in modo coerente con le migliori pratiche di tali attività o (ii) alla pubblicità o ad altre pubblicazioni di diffusione generale</w:t>
      </w:r>
      <w:r>
        <w:t xml:space="preserve"> o (iii) all’assunzione di ricercatori subappaltatori SMACT nell’ambito di una iniziativa coordinata di </w:t>
      </w:r>
      <w:proofErr w:type="spellStart"/>
      <w:r w:rsidRPr="00B008EC">
        <w:rPr>
          <w:i/>
          <w:lang w:val="it-IT"/>
        </w:rPr>
        <w:t>technology</w:t>
      </w:r>
      <w:proofErr w:type="spellEnd"/>
      <w:r w:rsidRPr="00AE2C8B">
        <w:rPr>
          <w:i/>
        </w:rPr>
        <w:t xml:space="preserve"> transfer</w:t>
      </w:r>
      <w:r w:rsidRPr="00601123">
        <w:t>.</w:t>
      </w:r>
    </w:p>
    <w:p w14:paraId="35CEC671" w14:textId="77777777" w:rsidR="000A5E54" w:rsidRPr="00A26958" w:rsidRDefault="000A5E54" w:rsidP="00A26958">
      <w:pPr>
        <w:pStyle w:val="Titolo1"/>
      </w:pPr>
      <w:r w:rsidRPr="00A26958">
        <w:lastRenderedPageBreak/>
        <w:t>RESPONSABILITÀ DEL CLIENTE</w:t>
      </w:r>
    </w:p>
    <w:p w14:paraId="589FA821" w14:textId="77777777" w:rsidR="000A5E54" w:rsidRPr="00D42D97" w:rsidRDefault="000A5E54" w:rsidP="00D42D97">
      <w:pPr>
        <w:pStyle w:val="Titolo2"/>
      </w:pPr>
      <w:bookmarkStart w:id="2" w:name="_Ref29368664"/>
      <w:r w:rsidRPr="00D42D97">
        <w:t>Prestazione</w:t>
      </w:r>
      <w:bookmarkEnd w:id="2"/>
    </w:p>
    <w:p w14:paraId="0001D3FB" w14:textId="77777777" w:rsidR="000A5E54" w:rsidRPr="00601123" w:rsidRDefault="000A5E54" w:rsidP="000A5E54">
      <w:r w:rsidRPr="00601123">
        <w:t xml:space="preserve">Il Cliente si obbliga ad adempiere ai propri obblighi previsti nel SOW applicabile. Qualora </w:t>
      </w:r>
      <w:r>
        <w:t xml:space="preserve">SMACT </w:t>
      </w:r>
      <w:r w:rsidRPr="00601123">
        <w:t xml:space="preserve">abbia assunto l'obbligo di svolgere i Servizi presso la sede del Cliente, quest'ultimo dovrà consentire a </w:t>
      </w:r>
      <w:r>
        <w:t xml:space="preserve">SMACT </w:t>
      </w:r>
      <w:r w:rsidRPr="00601123">
        <w:t xml:space="preserve">l'accesso alla struttura, agli uffici così come ai servizi di </w:t>
      </w:r>
      <w:r>
        <w:t>tele</w:t>
      </w:r>
      <w:r w:rsidRPr="00601123">
        <w:t xml:space="preserve">comunicazione. Il Cliente si impegna a garantire a </w:t>
      </w:r>
      <w:r>
        <w:t xml:space="preserve">SMACT e suoi subappaltatori </w:t>
      </w:r>
      <w:r w:rsidRPr="00601123">
        <w:t xml:space="preserve">il diritto di utilizzare il software o altre proprietà intellettuali di terze parti messe a disposizione di </w:t>
      </w:r>
      <w:r>
        <w:t xml:space="preserve">SMACT </w:t>
      </w:r>
      <w:r w:rsidRPr="00601123">
        <w:t xml:space="preserve">da parte del Cliente laddove necessario per lo svolgimento dei Servizi. Il Cliente si obbliga a tenere indenne </w:t>
      </w:r>
      <w:r>
        <w:t xml:space="preserve">SMACT e i suoi subappaltatori </w:t>
      </w:r>
      <w:r w:rsidRPr="00601123">
        <w:t>da qualsiasi rivendicazione nella misura in cui tale rivendicazione derivi dalla violazione del</w:t>
      </w:r>
      <w:r>
        <w:t xml:space="preserve"> comma</w:t>
      </w:r>
      <w:r w:rsidRPr="00601123">
        <w:t xml:space="preserve"> che precede da parte del Cliente. Il Cliente si obbliga a pagare le spese processuali così come l'eventuale risarcimento dei danni e le spese legali liquidate dal tribunale o a chiusura di un accordo stragiudiziale, a condizione che </w:t>
      </w:r>
      <w:r>
        <w:t xml:space="preserve">SMACT </w:t>
      </w:r>
      <w:r w:rsidRPr="00601123">
        <w:t xml:space="preserve">fornisca al Cliente una tempestiva comunicazione scritta della rivendicazione, consentendogli così di gestire la difesa o la transazione. Il Cliente non è tenuto ad effettuare alcun pagamento per accordi presi senza il suo consenso. </w:t>
      </w:r>
    </w:p>
    <w:p w14:paraId="3C60361C" w14:textId="77777777" w:rsidR="000A5E54" w:rsidRDefault="000A5E54" w:rsidP="00D42D97">
      <w:pPr>
        <w:pStyle w:val="Titolo2"/>
      </w:pPr>
      <w:r w:rsidRPr="00601123">
        <w:t>Imposte</w:t>
      </w:r>
    </w:p>
    <w:p w14:paraId="5208AD02" w14:textId="4D9B591E" w:rsidR="000A5E54" w:rsidRPr="00601123" w:rsidRDefault="000A5E54" w:rsidP="000A5E54">
      <w:r w:rsidRPr="00601123">
        <w:t xml:space="preserve">Il Cliente accetta di pagare e rimborsare a </w:t>
      </w:r>
      <w:r>
        <w:t xml:space="preserve">SMACT </w:t>
      </w:r>
      <w:r w:rsidRPr="00601123">
        <w:t xml:space="preserve">o a suo partner autorizzato le eventuali somme versate per imposte e diritti doganali vigenti incluso, a titolo esemplificativo, imposte sulle vendite, imposte sul valore aggiunto, imposte su beni e servizi, imposte sui consumi o qualsiasi altro onere imposto dalle autorità governative in relazione all'utilizzo o all'acquisizione di licenze sui </w:t>
      </w:r>
      <w:r w:rsidR="005D404D" w:rsidRPr="00601123">
        <w:t>Deliverables</w:t>
      </w:r>
      <w:r w:rsidRPr="00601123">
        <w:t xml:space="preserve"> o alla fruizione di servizi da parte sua. Ove il Cliente sia esonerato dall'imposta sul valore aggiunto o dall'imposta sulle vendite, si obbliga a fornire tempestivamente a </w:t>
      </w:r>
      <w:r>
        <w:t xml:space="preserve">SMACT </w:t>
      </w:r>
      <w:r w:rsidRPr="00601123">
        <w:t xml:space="preserve">o al suo partner di soluzione autorizzato un certificato di esenzione valido e sottoscritto, un permesso di versamento diretto o qualsiasi altra documentazione simile approvata dal governo. Ove il Cliente sia tenuto per legge ad effettuare una detrazione dall'imposta sul reddito o ad applicare una ritenuta fiscale alla fonte sulle somme direttamente dovute a </w:t>
      </w:r>
      <w:r>
        <w:t xml:space="preserve">SMACT </w:t>
      </w:r>
      <w:r w:rsidRPr="00601123">
        <w:t xml:space="preserve">ai sensi del presente Contratto, si obbliga ad effettuare tempestivamente il versamento degli importi dovuti alle autorità fiscali competenti e a fornire senza indugio a </w:t>
      </w:r>
      <w:r>
        <w:t xml:space="preserve">SMACT </w:t>
      </w:r>
      <w:r w:rsidRPr="00601123">
        <w:t xml:space="preserve">le ricevute fiscali ufficiali o altri documenti rilasciati dalle autorità fiscali in questione atti a comprovare il diritto a uno sgravio fiscale. Il Cliente è tenuto al versamento delle imposte risultanti dalla messa a disposizione dei </w:t>
      </w:r>
      <w:r w:rsidR="005D404D" w:rsidRPr="00601123">
        <w:t>Deliverables</w:t>
      </w:r>
      <w:r w:rsidRPr="00601123">
        <w:t xml:space="preserve"> ad utenti situati in altre aree geografiche, se ciò è consentito dal presente Contratto.</w:t>
      </w:r>
    </w:p>
    <w:p w14:paraId="4663CBDB" w14:textId="77777777" w:rsidR="000A5E54" w:rsidRDefault="000A5E54" w:rsidP="00D42D97">
      <w:pPr>
        <w:pStyle w:val="Titolo2"/>
      </w:pPr>
      <w:r w:rsidRPr="00601123">
        <w:t>Termini di Pagamento</w:t>
      </w:r>
    </w:p>
    <w:p w14:paraId="7D906DC4" w14:textId="5BB6AB7D" w:rsidR="000A5E54" w:rsidRPr="00601123" w:rsidRDefault="000A5E54" w:rsidP="000A5E54">
      <w:r w:rsidRPr="00601123">
        <w:t xml:space="preserve">Salvo </w:t>
      </w:r>
      <w:r>
        <w:t>quanto</w:t>
      </w:r>
      <w:r w:rsidRPr="00601123">
        <w:t xml:space="preserve"> diversamente indicato nel SOW applicabile, (i) il Cliente si obbliga a pagare i compensi specificati nel SOW nonché qualsiasi altra spesa ragionevolmente sostenuta per l'esecuzione dello stesso entro </w:t>
      </w:r>
      <w:r>
        <w:t>3</w:t>
      </w:r>
      <w:r w:rsidRPr="00601123">
        <w:t>0 giorni dalla data della fattura fine mese e (ii) i Servizi saranno fatturati mensilmente a consuntivo.</w:t>
      </w:r>
    </w:p>
    <w:p w14:paraId="28CFF6E9" w14:textId="49E7BFCA" w:rsidR="000A5E54" w:rsidRDefault="000A5E54" w:rsidP="00A26958">
      <w:pPr>
        <w:pStyle w:val="Titolo1"/>
      </w:pPr>
      <w:r w:rsidRPr="00B15BA1">
        <w:t xml:space="preserve">PROPRIETÀ DEI </w:t>
      </w:r>
      <w:r w:rsidR="00A37CAB">
        <w:t xml:space="preserve">RISULTATI E DIRITTI DI PROPRIETÀ </w:t>
      </w:r>
      <w:r>
        <w:t>INDUSTRIALE</w:t>
      </w:r>
    </w:p>
    <w:p w14:paraId="4D40021D" w14:textId="77777777" w:rsidR="000A5E54" w:rsidRPr="00B15BA1" w:rsidRDefault="000A5E54" w:rsidP="00D42D97">
      <w:pPr>
        <w:pStyle w:val="Titolo2"/>
      </w:pPr>
      <w:r>
        <w:t>Definizioni</w:t>
      </w:r>
    </w:p>
    <w:p w14:paraId="2B9DF897" w14:textId="77777777" w:rsidR="000A5E54" w:rsidRDefault="000A5E54" w:rsidP="000A5E54">
      <w:r>
        <w:t>Ai fini del presente Contratto le seguenti espressioni hanno il significato qui di seguito loro attribuito:</w:t>
      </w:r>
    </w:p>
    <w:p w14:paraId="66567B77" w14:textId="77777777" w:rsidR="000A5E54" w:rsidRDefault="000A5E54" w:rsidP="000A5E54">
      <w:pPr>
        <w:pStyle w:val="Paragrafoelenco"/>
        <w:widowControl/>
        <w:numPr>
          <w:ilvl w:val="0"/>
          <w:numId w:val="43"/>
        </w:numPr>
        <w:pBdr>
          <w:top w:val="none" w:sz="0" w:space="0" w:color="auto"/>
          <w:left w:val="none" w:sz="0" w:space="0" w:color="auto"/>
          <w:bottom w:val="none" w:sz="0" w:space="0" w:color="auto"/>
          <w:right w:val="none" w:sz="0" w:space="0" w:color="auto"/>
          <w:between w:val="none" w:sz="0" w:space="0" w:color="auto"/>
        </w:pBdr>
        <w:spacing w:after="0" w:line="240" w:lineRule="auto"/>
        <w:ind w:left="426" w:hanging="426"/>
      </w:pPr>
      <w:r>
        <w:t xml:space="preserve">“Diritti di Proprietà Industriale”: indica la disciplina dettata dal d.lgs. 10 febbraio 2005 n. 30 e successive modificazioni, cioè il Codice di Proprietà Industriale (C.P.I.), con riguardo ai marchi e agli altri segni distintivi, alle indicazioni geografiche, alle denominazioni di origine, alle opere del disegno industriale, alle invenzioni, ai modelli di utilità, alle topografie dei prodotti a </w:t>
      </w:r>
      <w:r>
        <w:lastRenderedPageBreak/>
        <w:t>semiconduttori, alle informazioni aziendali riservate (</w:t>
      </w:r>
      <w:proofErr w:type="spellStart"/>
      <w:r w:rsidRPr="00B008EC">
        <w:rPr>
          <w:lang w:val="it-IT"/>
        </w:rPr>
        <w:t>know</w:t>
      </w:r>
      <w:proofErr w:type="spellEnd"/>
      <w:r w:rsidRPr="00B008EC">
        <w:rPr>
          <w:lang w:val="it-IT"/>
        </w:rPr>
        <w:t xml:space="preserve"> </w:t>
      </w:r>
      <w:proofErr w:type="spellStart"/>
      <w:r w:rsidRPr="00B008EC">
        <w:rPr>
          <w:lang w:val="it-IT"/>
        </w:rPr>
        <w:t>how</w:t>
      </w:r>
      <w:proofErr w:type="spellEnd"/>
      <w:r>
        <w:t>), alle nuove varietà vegetali, nonché ai diritti d’autore su codici software depositati;</w:t>
      </w:r>
    </w:p>
    <w:p w14:paraId="1ECB706E" w14:textId="77777777" w:rsidR="000A5E54" w:rsidRDefault="000A5E54" w:rsidP="000A5E54">
      <w:pPr>
        <w:pStyle w:val="Paragrafoelenco"/>
        <w:widowControl/>
        <w:numPr>
          <w:ilvl w:val="0"/>
          <w:numId w:val="43"/>
        </w:numPr>
        <w:pBdr>
          <w:top w:val="none" w:sz="0" w:space="0" w:color="auto"/>
          <w:left w:val="none" w:sz="0" w:space="0" w:color="auto"/>
          <w:bottom w:val="none" w:sz="0" w:space="0" w:color="auto"/>
          <w:right w:val="none" w:sz="0" w:space="0" w:color="auto"/>
          <w:between w:val="none" w:sz="0" w:space="0" w:color="auto"/>
        </w:pBdr>
        <w:spacing w:after="0" w:line="240" w:lineRule="auto"/>
        <w:ind w:left="426" w:hanging="426"/>
      </w:pPr>
      <w:r>
        <w:t xml:space="preserve">“Background”: opere dell’ingegno e altri beni immateriali protetti ai sensi della legge n. 633/1941 e </w:t>
      </w:r>
      <w:proofErr w:type="spellStart"/>
      <w:r>
        <w:t>ss.mm.ii</w:t>
      </w:r>
      <w:proofErr w:type="spellEnd"/>
      <w:r>
        <w:t xml:space="preserve">. “Protezione del diritto d’Autore e di altri diritti connessi al suo esercizio”, disegni e modelli, invenzioni, modelli di utilità, topografie di prodotti a semiconduttori, informazioni riservate, varietà vegetali e ogni altro bene immateriale protetto ai sensi del d.lgs. n. 30/2005 e </w:t>
      </w:r>
      <w:proofErr w:type="spellStart"/>
      <w:r>
        <w:t>ss.mm.ii</w:t>
      </w:r>
      <w:proofErr w:type="spellEnd"/>
      <w:r>
        <w:t>., nonché ogni ulteriore bene immateriale protetto ai sensi della normativa nazionale, comunitaria e internazionale in materia di proprietà intellettuale e industriale, dei cui diritti una Parte sia titolare o contitolare prima della sottoscrizione del presente Contratto; indica altresì qualsiasi conoscenza e informazione non protetta conseguita da una Parte prima della sottoscrizione del presente Contratto;</w:t>
      </w:r>
    </w:p>
    <w:p w14:paraId="7DA4EA86" w14:textId="77777777" w:rsidR="000A5E54" w:rsidRDefault="000A5E54" w:rsidP="000A5E54">
      <w:pPr>
        <w:pStyle w:val="Paragrafoelenco"/>
        <w:widowControl/>
        <w:numPr>
          <w:ilvl w:val="0"/>
          <w:numId w:val="43"/>
        </w:numPr>
        <w:pBdr>
          <w:top w:val="none" w:sz="0" w:space="0" w:color="auto"/>
          <w:left w:val="none" w:sz="0" w:space="0" w:color="auto"/>
          <w:bottom w:val="none" w:sz="0" w:space="0" w:color="auto"/>
          <w:right w:val="none" w:sz="0" w:space="0" w:color="auto"/>
          <w:between w:val="none" w:sz="0" w:space="0" w:color="auto"/>
        </w:pBdr>
        <w:spacing w:after="0" w:line="240" w:lineRule="auto"/>
        <w:ind w:left="426" w:hanging="426"/>
      </w:pPr>
      <w:r>
        <w:t xml:space="preserve">“Sideground”: opere dell’ingegno e altri beni immateriali protetti ai sensi della legge n. 633/1941 e </w:t>
      </w:r>
      <w:proofErr w:type="spellStart"/>
      <w:r>
        <w:t>ss.mm.ii</w:t>
      </w:r>
      <w:proofErr w:type="spellEnd"/>
      <w:r>
        <w:t xml:space="preserve">., disegni e modelli, invenzioni, modelli di utilità, topografie di prodotti a semiconduttori, informazioni riservate, varietà vegetali e ogni altro bene immateriale protetto ai sensi del d.lgs. n. 30/2005 e </w:t>
      </w:r>
      <w:proofErr w:type="spellStart"/>
      <w:r>
        <w:t>ss.mm.ii</w:t>
      </w:r>
      <w:proofErr w:type="spellEnd"/>
      <w:r>
        <w:t>., nonché ogni ulteriore bene immateriale protetto ai sensi della normativa nazionale, comunitaria e internazionale in materia di proprietà intellettuale e industriale, e qualsiasi conoscenza e informazione non protetta, se realizzati o comunque conseguiti da una Parte durante il periodo di efficacia del presente Contratto ma non in esecuzione dello stesso, e ciò anche se rientranti nel medesimo settore tecnico o scientifico oggetto del presente Contratto;</w:t>
      </w:r>
    </w:p>
    <w:p w14:paraId="3AC60A38" w14:textId="77777777" w:rsidR="000A5E54" w:rsidRDefault="000A5E54" w:rsidP="000A5E54">
      <w:pPr>
        <w:pStyle w:val="Paragrafoelenco"/>
        <w:widowControl/>
        <w:numPr>
          <w:ilvl w:val="0"/>
          <w:numId w:val="43"/>
        </w:numPr>
        <w:pBdr>
          <w:top w:val="none" w:sz="0" w:space="0" w:color="auto"/>
          <w:left w:val="none" w:sz="0" w:space="0" w:color="auto"/>
          <w:bottom w:val="none" w:sz="0" w:space="0" w:color="auto"/>
          <w:right w:val="none" w:sz="0" w:space="0" w:color="auto"/>
          <w:between w:val="none" w:sz="0" w:space="0" w:color="auto"/>
        </w:pBdr>
        <w:spacing w:after="0" w:line="240" w:lineRule="auto"/>
        <w:ind w:left="426" w:hanging="426"/>
      </w:pPr>
      <w:r>
        <w:t>“Risultati brevettabili”: indica i Risultati suscettibili di formare oggetto di Diritti di Proprietà industriale.</w:t>
      </w:r>
    </w:p>
    <w:p w14:paraId="5A82E3C7" w14:textId="77777777" w:rsidR="000A5E54" w:rsidRPr="00B15BA1" w:rsidRDefault="000A5E54" w:rsidP="00D42D97">
      <w:pPr>
        <w:pStyle w:val="Titolo2"/>
      </w:pPr>
      <w:r>
        <w:t>Proprietà di Background e Sideground</w:t>
      </w:r>
    </w:p>
    <w:p w14:paraId="6A693689" w14:textId="77777777" w:rsidR="000A5E54" w:rsidRDefault="000A5E54" w:rsidP="00BC27E9">
      <w:r w:rsidRPr="00B15BA1">
        <w:t>Ciascuna delle parti mantiene tutti i diritti connessi a</w:t>
      </w:r>
      <w:r>
        <w:t>l Background.</w:t>
      </w:r>
    </w:p>
    <w:p w14:paraId="615E1F87" w14:textId="1A9539ED" w:rsidR="000A5E54" w:rsidRPr="00897975" w:rsidRDefault="000A5E54" w:rsidP="00BC27E9">
      <w:r w:rsidRPr="00897975">
        <w:t xml:space="preserve">Fermo restando quanto disposto al comma precedente, le </w:t>
      </w:r>
      <w:r>
        <w:t>P</w:t>
      </w:r>
      <w:r w:rsidRPr="00897975">
        <w:t xml:space="preserve">arti si riconoscono reciprocamente, a titolo gratuito, il diritto non esclusivo di utilizzazione dei rispettivi Background nell’ambito del rapporto oggetto del presente Contratto e in ragione della sua esecuzione. Tale diritto si intende conferito per la sola durata del presente Contratto, con espresso divieto di </w:t>
      </w:r>
      <w:r w:rsidR="00022C72" w:rsidRPr="00897975">
        <w:t>sub licenza</w:t>
      </w:r>
      <w:r w:rsidRPr="00897975">
        <w:t xml:space="preserve"> o trasferimento a qualunque titolo a soggetti terzi.</w:t>
      </w:r>
    </w:p>
    <w:p w14:paraId="72EC5E40" w14:textId="77777777" w:rsidR="000A5E54" w:rsidRDefault="000A5E54" w:rsidP="00BC27E9">
      <w:pPr>
        <w:rPr>
          <w:rFonts w:cs="Times New Roman"/>
        </w:rPr>
      </w:pPr>
      <w:r w:rsidRPr="00B15BA1">
        <w:rPr>
          <w:rFonts w:cs="Times New Roman"/>
        </w:rPr>
        <w:t xml:space="preserve">Qualora il </w:t>
      </w:r>
      <w:r>
        <w:t>Background</w:t>
      </w:r>
      <w:r w:rsidRPr="0076782F">
        <w:rPr>
          <w:rFonts w:cs="Times New Roman"/>
        </w:rPr>
        <w:t xml:space="preserve"> d</w:t>
      </w:r>
      <w:r>
        <w:t xml:space="preserve">i una Parte o di un subappaltatore </w:t>
      </w:r>
      <w:r w:rsidRPr="0076782F">
        <w:rPr>
          <w:rFonts w:cs="Times New Roman"/>
        </w:rPr>
        <w:t xml:space="preserve">sia necessario </w:t>
      </w:r>
      <w:r w:rsidRPr="0076782F">
        <w:t>al</w:t>
      </w:r>
      <w:r>
        <w:t xml:space="preserve">l’altra Parte </w:t>
      </w:r>
      <w:r w:rsidRPr="0076782F">
        <w:rPr>
          <w:rFonts w:cs="Times New Roman"/>
        </w:rPr>
        <w:t>per l’uso e/o lo sfruttamento de</w:t>
      </w:r>
      <w:r w:rsidRPr="00BE45B8">
        <w:rPr>
          <w:rFonts w:cs="Times New Roman"/>
        </w:rPr>
        <w:t xml:space="preserve">i risultati prodotti in applicazione </w:t>
      </w:r>
      <w:r>
        <w:rPr>
          <w:rFonts w:cs="Times New Roman"/>
        </w:rPr>
        <w:t>dello SOW</w:t>
      </w:r>
      <w:r w:rsidRPr="0022262C">
        <w:rPr>
          <w:rFonts w:cs="Times New Roman"/>
        </w:rPr>
        <w:t xml:space="preserve">, le </w:t>
      </w:r>
      <w:r w:rsidRPr="00B15BA1">
        <w:t>p</w:t>
      </w:r>
      <w:r w:rsidRPr="00B15BA1">
        <w:rPr>
          <w:rFonts w:cs="Times New Roman"/>
        </w:rPr>
        <w:t>arti coinvolte si accorderanno separatamente per le condizioni di un’eventuale licenza a condizioni “</w:t>
      </w:r>
      <w:r w:rsidRPr="00B15BA1">
        <w:t>eque</w:t>
      </w:r>
      <w:r w:rsidRPr="00B15BA1">
        <w:rPr>
          <w:rFonts w:cs="Times New Roman"/>
        </w:rPr>
        <w:t xml:space="preserve"> </w:t>
      </w:r>
      <w:r w:rsidRPr="00B15BA1">
        <w:t>e</w:t>
      </w:r>
      <w:r w:rsidRPr="00B15BA1">
        <w:rPr>
          <w:rFonts w:cs="Times New Roman"/>
        </w:rPr>
        <w:t xml:space="preserve"> </w:t>
      </w:r>
      <w:r w:rsidRPr="00B15BA1">
        <w:t>ragionevoli</w:t>
      </w:r>
      <w:r w:rsidRPr="00B15BA1">
        <w:rPr>
          <w:rFonts w:cs="Times New Roman"/>
        </w:rPr>
        <w:t>”.</w:t>
      </w:r>
    </w:p>
    <w:p w14:paraId="70E89FC7" w14:textId="77777777" w:rsidR="000A5E54" w:rsidRPr="00B15BA1" w:rsidRDefault="000A5E54" w:rsidP="00BC27E9">
      <w:r w:rsidRPr="00897975">
        <w:t xml:space="preserve">Le </w:t>
      </w:r>
      <w:r>
        <w:t>P</w:t>
      </w:r>
      <w:r w:rsidRPr="00897975">
        <w:t>arti si danno reciprocamente atto che niente di quanto previsto nel presente Contratto implica in modo diretto o indiretto la cessione di alcun diritto in relazione al proprio Background e al proprio Sideground</w:t>
      </w:r>
      <w:r>
        <w:t>.</w:t>
      </w:r>
    </w:p>
    <w:p w14:paraId="2746901A" w14:textId="77777777" w:rsidR="000A5E54" w:rsidRPr="00B15BA1" w:rsidRDefault="000A5E54" w:rsidP="00D42D97">
      <w:pPr>
        <w:pStyle w:val="Titolo2"/>
      </w:pPr>
      <w:r w:rsidRPr="00B15BA1">
        <w:t>Proprietà dei Deliverables</w:t>
      </w:r>
    </w:p>
    <w:p w14:paraId="59130432" w14:textId="77777777" w:rsidR="000A5E54" w:rsidRPr="00B15BA1" w:rsidRDefault="000A5E54" w:rsidP="000A5E54">
      <w:pPr>
        <w:tabs>
          <w:tab w:val="left" w:pos="426"/>
        </w:tabs>
      </w:pPr>
      <w:r w:rsidRPr="00B15BA1">
        <w:t xml:space="preserve">Salvo diversa indicazione nel SOW e subordinatamente alle Sezioni </w:t>
      </w:r>
      <w:r w:rsidRPr="00B15BA1">
        <w:fldChar w:fldCharType="begin"/>
      </w:r>
      <w:r w:rsidRPr="00B15BA1">
        <w:instrText xml:space="preserve"> REF _Ref29378027 \r \h </w:instrText>
      </w:r>
      <w:r>
        <w:instrText xml:space="preserve"> \* MERGEFORMAT </w:instrText>
      </w:r>
      <w:r w:rsidRPr="00B15BA1">
        <w:fldChar w:fldCharType="separate"/>
      </w:r>
      <w:r>
        <w:t>4.4</w:t>
      </w:r>
      <w:r w:rsidRPr="00B15BA1">
        <w:fldChar w:fldCharType="end"/>
      </w:r>
      <w:r w:rsidRPr="00B15BA1">
        <w:t xml:space="preserve"> e </w:t>
      </w:r>
      <w:r w:rsidRPr="00B15BA1">
        <w:fldChar w:fldCharType="begin"/>
      </w:r>
      <w:r w:rsidRPr="00B15BA1">
        <w:instrText xml:space="preserve"> REF _Ref29378107 \r \h </w:instrText>
      </w:r>
      <w:r>
        <w:instrText xml:space="preserve"> \* MERGEFORMAT </w:instrText>
      </w:r>
      <w:r w:rsidRPr="00B15BA1">
        <w:fldChar w:fldCharType="separate"/>
      </w:r>
      <w:r>
        <w:t>4.5</w:t>
      </w:r>
      <w:r w:rsidRPr="00B15BA1">
        <w:fldChar w:fldCharType="end"/>
      </w:r>
      <w:r w:rsidRPr="00B15BA1">
        <w:t xml:space="preserve">, SMACT detiene tutti i </w:t>
      </w:r>
      <w:r>
        <w:t>Diritti di Proprietà Industriale</w:t>
      </w:r>
      <w:r w:rsidRPr="00B15BA1">
        <w:t xml:space="preserve"> relativi ai Deliverables sviluppati o forniti ai sensi del presente Contratto e tali </w:t>
      </w:r>
      <w:r>
        <w:t>Risultati</w:t>
      </w:r>
      <w:r w:rsidRPr="00B15BA1">
        <w:t xml:space="preserve"> sono da considerarsi Informazioni Confidenziali così come definite nella Sezione </w:t>
      </w:r>
      <w:r w:rsidRPr="00B15BA1">
        <w:fldChar w:fldCharType="begin"/>
      </w:r>
      <w:r w:rsidRPr="00B15BA1">
        <w:instrText xml:space="preserve"> REF _Ref29378081 \r \h </w:instrText>
      </w:r>
      <w:r>
        <w:instrText xml:space="preserve"> \* MERGEFORMAT </w:instrText>
      </w:r>
      <w:r w:rsidRPr="00B15BA1">
        <w:fldChar w:fldCharType="separate"/>
      </w:r>
      <w:r>
        <w:t>8.1</w:t>
      </w:r>
      <w:r w:rsidRPr="00B15BA1">
        <w:fldChar w:fldCharType="end"/>
      </w:r>
      <w:r>
        <w:t xml:space="preserve"> </w:t>
      </w:r>
      <w:r w:rsidRPr="00B15BA1">
        <w:t xml:space="preserve">che segue. SMACT detiene altresì tutti i </w:t>
      </w:r>
      <w:r>
        <w:t xml:space="preserve">Diritti di Proprietà Industriale </w:t>
      </w:r>
      <w:r w:rsidRPr="00B15BA1">
        <w:t>relativi a know-how, tecniche, concetti o idee sviluppate nell'ambito della prestazione dei Servizi ai sensi del presente Contratto</w:t>
      </w:r>
      <w:r>
        <w:t>.</w:t>
      </w:r>
    </w:p>
    <w:p w14:paraId="4994C855" w14:textId="77777777" w:rsidR="000A5E54" w:rsidRPr="00B15BA1" w:rsidRDefault="000A5E54" w:rsidP="00D42D97">
      <w:pPr>
        <w:pStyle w:val="Titolo2"/>
      </w:pPr>
      <w:bookmarkStart w:id="3" w:name="_Ref29378027"/>
      <w:r w:rsidRPr="00B15BA1">
        <w:t>Deliverables basati sul Software e sulla Tecnologia del Cliente</w:t>
      </w:r>
      <w:bookmarkEnd w:id="3"/>
    </w:p>
    <w:p w14:paraId="6BD63A5F" w14:textId="77777777" w:rsidR="000A5E54" w:rsidRPr="00B15BA1" w:rsidRDefault="000A5E54" w:rsidP="000A5E54">
      <w:r w:rsidRPr="00B15BA1">
        <w:t xml:space="preserve">Salvo diversa indicazione nel SOW e subordinatamente alla Sezione </w:t>
      </w:r>
      <w:r w:rsidRPr="00B15BA1">
        <w:fldChar w:fldCharType="begin"/>
      </w:r>
      <w:r w:rsidRPr="00B15BA1">
        <w:instrText xml:space="preserve"> REF _Ref29378107 \r \h </w:instrText>
      </w:r>
      <w:r>
        <w:instrText xml:space="preserve"> \* MERGEFORMAT </w:instrText>
      </w:r>
      <w:r w:rsidRPr="00B15BA1">
        <w:fldChar w:fldCharType="separate"/>
      </w:r>
      <w:r>
        <w:t>4.5</w:t>
      </w:r>
      <w:r w:rsidRPr="00B15BA1">
        <w:fldChar w:fldCharType="end"/>
      </w:r>
      <w:r w:rsidRPr="00B15BA1">
        <w:t xml:space="preserve">, il Cliente detiene tutti i diritti di proprietà intellettuale relativi ai Deliverables sviluppati ai sensi del presente Contratto nella misura in cui detti Deliverables siano costituiti da </w:t>
      </w:r>
      <w:r>
        <w:t>Background</w:t>
      </w:r>
      <w:r w:rsidRPr="00B15BA1">
        <w:t xml:space="preserve"> del Cliente, lavori ottenuti mediante il </w:t>
      </w:r>
      <w:r>
        <w:t>Background</w:t>
      </w:r>
      <w:r w:rsidRPr="00B15BA1">
        <w:t xml:space="preserve"> del Cliente o modifiche al </w:t>
      </w:r>
      <w:r>
        <w:t>Background</w:t>
      </w:r>
      <w:r w:rsidRPr="00B15BA1">
        <w:t xml:space="preserve"> del Cliente.</w:t>
      </w:r>
    </w:p>
    <w:p w14:paraId="148A3205" w14:textId="77777777" w:rsidR="000A5E54" w:rsidRPr="00B15BA1" w:rsidRDefault="000A5E54" w:rsidP="00D42D97">
      <w:pPr>
        <w:pStyle w:val="Titolo2"/>
      </w:pPr>
      <w:bookmarkStart w:id="4" w:name="_Ref29378107"/>
      <w:r w:rsidRPr="00B15BA1">
        <w:lastRenderedPageBreak/>
        <w:t>Software e Tecnologia di terzi</w:t>
      </w:r>
      <w:bookmarkEnd w:id="4"/>
    </w:p>
    <w:p w14:paraId="14ADA5B0" w14:textId="77777777" w:rsidR="000A5E54" w:rsidRPr="00B15BA1" w:rsidRDefault="000A5E54" w:rsidP="000A5E54">
      <w:r w:rsidRPr="00B15BA1">
        <w:t xml:space="preserve">Tutto il software e la tecnologia di una terza parte concessi in licenza da una delle parti sono e rimangono di proprietà di detta terza parte. </w:t>
      </w:r>
    </w:p>
    <w:p w14:paraId="64BA096E" w14:textId="77777777" w:rsidR="000A5E54" w:rsidRPr="00B15BA1" w:rsidRDefault="000A5E54" w:rsidP="00D42D97">
      <w:pPr>
        <w:pStyle w:val="Titolo2"/>
      </w:pPr>
      <w:r w:rsidRPr="00B15BA1">
        <w:t>Concessione della licenza per Deliverables di proprietà di SMACT</w:t>
      </w:r>
    </w:p>
    <w:p w14:paraId="5008BF84" w14:textId="77777777" w:rsidR="000A5E54" w:rsidRPr="00B15BA1" w:rsidRDefault="000A5E54" w:rsidP="000A5E54">
      <w:r w:rsidRPr="00B15BA1">
        <w:t xml:space="preserve">SMACT concede al Cliente una licenza perpetua, gratuita, non trasferibile e non esclusiva per l'utilizzo dei Deliverables di sua proprietà forniti al Cliente per finalità aziendali interne di quest'ultimo in virtù di un SOW. Salvo se diversamente specificato nel SOW applicabile, i Deliverables software sono in forma eseguibile e il Cliente è autorizzato a caricare, eseguire, visualizzare, conservare e in ogni caso a utilizzare il software per finalità interne. </w:t>
      </w:r>
    </w:p>
    <w:p w14:paraId="7AA7FCC6" w14:textId="77777777" w:rsidR="000A5E54" w:rsidRPr="00B15BA1" w:rsidRDefault="000A5E54" w:rsidP="00D42D97">
      <w:pPr>
        <w:pStyle w:val="Titolo2"/>
      </w:pPr>
      <w:r w:rsidRPr="00B15BA1">
        <w:t>Divieto di licenza dei diritti di proprietà intellettuale dell'altra parte</w:t>
      </w:r>
    </w:p>
    <w:p w14:paraId="19991F42" w14:textId="77777777" w:rsidR="000A5E54" w:rsidRPr="00601123" w:rsidRDefault="000A5E54" w:rsidP="000A5E54">
      <w:r w:rsidRPr="00B15BA1">
        <w:t>Salvo quanto espressamente previsto nel presente Contratto, nessuna delle parti concede all'altra parte una licenza sui propri brevetti, diritti d'autore, segreti commerciali o altri diritti di proprietà intellettuale. SMACT è libera di utilizzare le idee, i concetti, le metodologie, i processi e il know-how sviluppati nel corso dello svolgimento dei Servizi (collettivamente “Know-how”), a condizione che detto Know-how escluda il Materiale Preesistente del Cliente.</w:t>
      </w:r>
      <w:r w:rsidRPr="00601123">
        <w:t xml:space="preserve"> </w:t>
      </w:r>
    </w:p>
    <w:p w14:paraId="2250ED09" w14:textId="77777777" w:rsidR="000A5E54" w:rsidRDefault="000A5E54" w:rsidP="00A26958">
      <w:pPr>
        <w:pStyle w:val="Titolo1"/>
      </w:pPr>
      <w:bookmarkStart w:id="5" w:name="_Ref29368524"/>
      <w:r w:rsidRPr="00601123">
        <w:t>GARANZIA</w:t>
      </w:r>
      <w:bookmarkEnd w:id="5"/>
    </w:p>
    <w:p w14:paraId="15A245BE" w14:textId="77777777" w:rsidR="000A5E54" w:rsidRPr="00601123" w:rsidRDefault="000A5E54" w:rsidP="000A5E54">
      <w:r>
        <w:t xml:space="preserve">SMACT </w:t>
      </w:r>
      <w:r w:rsidRPr="00601123">
        <w:t xml:space="preserve">GARANTISCE CHE I SERVIZI VERRANNO ESEGUITI IN MODO PROFESSIONALE E A REGOLA D'ARTE. FATTA ECCEZIONE PER QUANTO PREVISTO NELLA PRESENTE SEZIONE </w:t>
      </w:r>
      <w:r>
        <w:fldChar w:fldCharType="begin"/>
      </w:r>
      <w:r>
        <w:instrText xml:space="preserve"> REF _Ref29368524 \r \h </w:instrText>
      </w:r>
      <w:r>
        <w:fldChar w:fldCharType="separate"/>
      </w:r>
      <w:r>
        <w:t>5</w:t>
      </w:r>
      <w:r>
        <w:fldChar w:fldCharType="end"/>
      </w:r>
      <w:r w:rsidRPr="00601123">
        <w:t xml:space="preserve">, </w:t>
      </w:r>
      <w:r>
        <w:t xml:space="preserve">SMACT </w:t>
      </w:r>
      <w:r w:rsidRPr="00601123">
        <w:t>NON FORNISCE ALCUNA GARANZIA, ESPLICITA, IMPLICITA O LEGALE, RIGUARDO AI SERVIZI E QUALSIASI GARANZIA DI QUESTO TIPO VIENE CON LA PRESENTE SEZIONE NEGATA INCLUSA, A TITOLO ESEMPLIFICATIVO, LA GARANZIA DI COMMERCIABILITÀ O DI IDONEITÀ AD UNO SCOPO SPECIFICO.</w:t>
      </w:r>
    </w:p>
    <w:p w14:paraId="0D5A4AD7" w14:textId="77777777" w:rsidR="000A5E54" w:rsidRDefault="000A5E54" w:rsidP="00A26958">
      <w:pPr>
        <w:pStyle w:val="Titolo1"/>
      </w:pPr>
      <w:bookmarkStart w:id="6" w:name="_Ref29368675"/>
      <w:r w:rsidRPr="00601123">
        <w:t>LIMITAZIONE DELLA RESPONSABILITÀ</w:t>
      </w:r>
      <w:bookmarkEnd w:id="6"/>
    </w:p>
    <w:p w14:paraId="5BF5D227" w14:textId="77777777" w:rsidR="000A5E54" w:rsidRPr="00601123" w:rsidRDefault="000A5E54" w:rsidP="000A5E54">
      <w:r w:rsidRPr="00601123">
        <w:t xml:space="preserve">IN CASO DI COLPA, LA MASSIMA RESPONSABILITÀ COMPLESSIVA DI </w:t>
      </w:r>
      <w:r>
        <w:t>SMACT E</w:t>
      </w:r>
      <w:r w:rsidRPr="00601123">
        <w:t xml:space="preserve"> DEI </w:t>
      </w:r>
      <w:r>
        <w:t>SUOI</w:t>
      </w:r>
      <w:r w:rsidRPr="00601123">
        <w:t xml:space="preserve"> FUNZIONARI, AMMINISTRATORI E DIPENDENTI PER QUALSIASI RICHIESTA DI RISARCIMENTO O DANNO IN QUALSIASI MODO CONNESSO CON IL PRESENTE CONTRATTO, NELLA SUA TOTALITÀ E INDIPENDENTEMENTE DALLA FORMA DELL'AZIONE, È LIMITATA ALL'IMPORTO A ESSA CORRISPOSTO PER IL PRODOTTO, IL DELIVERABLE O IL SERVIZIO CHE HA CAUSATO IL DANNO O CHE È OGGETTO DELLA RIVENDICAZIONE. IN NESSUN CASO, </w:t>
      </w:r>
      <w:r>
        <w:t>SMACT E</w:t>
      </w:r>
      <w:r w:rsidRPr="00601123">
        <w:t xml:space="preserve"> I </w:t>
      </w:r>
      <w:r>
        <w:t>SUOI</w:t>
      </w:r>
      <w:r w:rsidRPr="00601123">
        <w:t xml:space="preserve"> FUNZIONARI, AMMINISTRATORI O DIPENDENTI SARANNO RESPONSABILI DI QUALSIASI DANNO INDIRETTO</w:t>
      </w:r>
      <w:r>
        <w:t xml:space="preserve"> E/O CONSEQUENZIALE</w:t>
      </w:r>
      <w:r w:rsidRPr="00601123">
        <w:t xml:space="preserve"> E PER LA PERDITA DI DATI O PROFITTI, ANCHE SE TALI DANNI ERANO PREVEDIBILI. </w:t>
      </w:r>
    </w:p>
    <w:p w14:paraId="008BF6EB" w14:textId="77777777" w:rsidR="000A5E54" w:rsidRDefault="000A5E54" w:rsidP="00A26958">
      <w:pPr>
        <w:pStyle w:val="Titolo1"/>
      </w:pPr>
      <w:bookmarkStart w:id="7" w:name="_Ref29368681"/>
      <w:r w:rsidRPr="00601123">
        <w:t>RECESSO</w:t>
      </w:r>
      <w:bookmarkEnd w:id="7"/>
    </w:p>
    <w:p w14:paraId="148C3332" w14:textId="373FA499" w:rsidR="000A5E54" w:rsidRPr="00601123" w:rsidRDefault="000A5E54" w:rsidP="000A5E54">
      <w:r w:rsidRPr="00601123">
        <w:t xml:space="preserve">Il presente Contratto resta in vigore fino al recesso da parte di una delle parti mediante preavviso scritto di 30 giorni inviato all'altra parte. È possibile recedere da un SOW solo in conformità alle sue condizioni. Qualora il Contratto o un SOW venga cessato o sospeso prima del completamento dei Servizi o della consegna o accettazione di un qualsiasi </w:t>
      </w:r>
      <w:r w:rsidR="00BC27E9" w:rsidRPr="00601123">
        <w:t>Deliverables</w:t>
      </w:r>
      <w:r w:rsidRPr="00601123">
        <w:t xml:space="preserve"> finale, il Cliente accetta di pagare a </w:t>
      </w:r>
      <w:r>
        <w:t xml:space="preserve">SMACT </w:t>
      </w:r>
      <w:r w:rsidRPr="00601123">
        <w:t xml:space="preserve">tutto il lavoro svolto fino alla data effettiva di cessazione o sospensione dei Servizi Professionali. Le Sezioni </w:t>
      </w:r>
      <w:r>
        <w:fldChar w:fldCharType="begin"/>
      </w:r>
      <w:r>
        <w:instrText xml:space="preserve"> REF _Ref29368657 \r \h </w:instrText>
      </w:r>
      <w:r>
        <w:fldChar w:fldCharType="separate"/>
      </w:r>
      <w:r>
        <w:t>2</w:t>
      </w:r>
      <w:r>
        <w:fldChar w:fldCharType="end"/>
      </w:r>
      <w:r w:rsidRPr="00601123">
        <w:t xml:space="preserve">, </w:t>
      </w:r>
      <w:r>
        <w:fldChar w:fldCharType="begin"/>
      </w:r>
      <w:r>
        <w:instrText xml:space="preserve"> REF _Ref29368664 \r \h </w:instrText>
      </w:r>
      <w:r>
        <w:fldChar w:fldCharType="separate"/>
      </w:r>
      <w:r>
        <w:t>3.1</w:t>
      </w:r>
      <w:r>
        <w:fldChar w:fldCharType="end"/>
      </w:r>
      <w:r w:rsidRPr="00601123">
        <w:t xml:space="preserve">, </w:t>
      </w:r>
      <w:r>
        <w:fldChar w:fldCharType="begin"/>
      </w:r>
      <w:r>
        <w:instrText xml:space="preserve"> REF _Ref29368675 \r \h </w:instrText>
      </w:r>
      <w:r>
        <w:fldChar w:fldCharType="separate"/>
      </w:r>
      <w:r>
        <w:t>6</w:t>
      </w:r>
      <w:r>
        <w:fldChar w:fldCharType="end"/>
      </w:r>
      <w:r w:rsidRPr="00601123">
        <w:t xml:space="preserve">, </w:t>
      </w:r>
      <w:r>
        <w:fldChar w:fldCharType="begin"/>
      </w:r>
      <w:r>
        <w:instrText xml:space="preserve"> REF _Ref29368681 \r \h </w:instrText>
      </w:r>
      <w:r>
        <w:fldChar w:fldCharType="separate"/>
      </w:r>
      <w:r>
        <w:t>7</w:t>
      </w:r>
      <w:r>
        <w:fldChar w:fldCharType="end"/>
      </w:r>
      <w:r w:rsidRPr="00601123">
        <w:t xml:space="preserve">, </w:t>
      </w:r>
      <w:r>
        <w:fldChar w:fldCharType="begin"/>
      </w:r>
      <w:r>
        <w:instrText xml:space="preserve"> REF _Ref29368710 \r \h </w:instrText>
      </w:r>
      <w:r>
        <w:fldChar w:fldCharType="separate"/>
      </w:r>
      <w:r>
        <w:t>8</w:t>
      </w:r>
      <w:r>
        <w:fldChar w:fldCharType="end"/>
      </w:r>
      <w:r w:rsidRPr="00601123">
        <w:t xml:space="preserve"> e </w:t>
      </w:r>
      <w:r>
        <w:fldChar w:fldCharType="begin"/>
      </w:r>
      <w:r>
        <w:instrText xml:space="preserve"> REF _Ref29368718 \r \h </w:instrText>
      </w:r>
      <w:r>
        <w:fldChar w:fldCharType="separate"/>
      </w:r>
      <w:r>
        <w:t>9</w:t>
      </w:r>
      <w:r>
        <w:fldChar w:fldCharType="end"/>
      </w:r>
      <w:r w:rsidRPr="00601123">
        <w:t xml:space="preserve"> sopravvivono alla risoluzione del presente Contratto.</w:t>
      </w:r>
    </w:p>
    <w:p w14:paraId="6194C3E1" w14:textId="77777777" w:rsidR="000A5E54" w:rsidRPr="005C13BC" w:rsidRDefault="000A5E54" w:rsidP="00A26958">
      <w:pPr>
        <w:pStyle w:val="Titolo1"/>
      </w:pPr>
      <w:bookmarkStart w:id="8" w:name="_Ref29368718"/>
      <w:r w:rsidRPr="005C13BC">
        <w:lastRenderedPageBreak/>
        <w:t>RISERVATEZZA</w:t>
      </w:r>
      <w:bookmarkEnd w:id="8"/>
    </w:p>
    <w:p w14:paraId="232B755B" w14:textId="77777777" w:rsidR="000A5E54" w:rsidRPr="005C13BC" w:rsidRDefault="000A5E54" w:rsidP="00D42D97">
      <w:pPr>
        <w:pStyle w:val="Titolo2"/>
      </w:pPr>
      <w:bookmarkStart w:id="9" w:name="_Ref29378081"/>
      <w:r w:rsidRPr="005C13BC">
        <w:t xml:space="preserve">Informazioni </w:t>
      </w:r>
      <w:r>
        <w:t>R</w:t>
      </w:r>
      <w:r w:rsidRPr="005C13BC">
        <w:t>iservate</w:t>
      </w:r>
      <w:bookmarkEnd w:id="9"/>
    </w:p>
    <w:p w14:paraId="5541E159" w14:textId="77777777" w:rsidR="000A5E54" w:rsidRDefault="000A5E54" w:rsidP="000A5E54">
      <w:r w:rsidRPr="005C13BC">
        <w:t xml:space="preserve">Si definiscono Informazioni Riservate </w:t>
      </w:r>
      <w:r>
        <w:t>tutte le informazioni, quali a titolo esemplificativo ma non esaustivo, atti, documenti, disegni, campioni di prodotto, dati, analisi, rapporti, studi, rappresentazioni grafiche, elaborati, valutazioni, relazioni relative alla tecnologia e a processi produttivi, modelli, tavole, codici oggetto, codici sorgente, codici eseguibili - registrati e non - rivelati o consegnati da una Parte all’altra allo scopo di eseguire il presente Contratto che al tempo della rivelazione o della consegna siano identificati come di natura riservata ai sensi del presente articolo.</w:t>
      </w:r>
    </w:p>
    <w:p w14:paraId="5B6F0380" w14:textId="77777777" w:rsidR="000A5E54" w:rsidRPr="00FE1C57" w:rsidRDefault="000A5E54" w:rsidP="000A5E54">
      <w:r w:rsidRPr="005C13BC">
        <w:t xml:space="preserve">Salvo quanto </w:t>
      </w:r>
      <w:r>
        <w:t xml:space="preserve">eventualmente </w:t>
      </w:r>
      <w:r w:rsidRPr="005C13BC">
        <w:t>diversamente stabilito nello SOW, e in particolare in materia di pubblicazioni scientifiche, i Deliverable</w:t>
      </w:r>
      <w:r>
        <w:t>s</w:t>
      </w:r>
      <w:r w:rsidRPr="005C13BC">
        <w:t xml:space="preserve"> dovranno ritenersi Informazioni Riservate.</w:t>
      </w:r>
    </w:p>
    <w:p w14:paraId="4CE61C1E" w14:textId="77777777" w:rsidR="000A5E54" w:rsidRPr="00897975" w:rsidRDefault="000A5E54" w:rsidP="00BC27E9">
      <w:r w:rsidRPr="00897975">
        <w:t xml:space="preserve">La natura riservata delle Informazioni trasmesse da una parte (Parte Rivelante) all’altra (Parte Ricevente), dovrà essere evidenziata mediante timbro o indicazione dell’apposita dicitura “Riservato” o “Confidenziale”, onde consentire alle Parti medesime e ai soggetti autorizzati l’immediata individuazione degli stessi e il conseguente rispetto degli obblighi di riservatezza previsti dal presente Contratto. </w:t>
      </w:r>
    </w:p>
    <w:p w14:paraId="32D183D7" w14:textId="77777777" w:rsidR="000A5E54" w:rsidRDefault="000A5E54" w:rsidP="00BC27E9">
      <w:r w:rsidRPr="00897975">
        <w:t>Le Informazioni Riservate che siano trasmesse verbalmente dovranno essere identificate come tali al momento della loro comunicazione e successivamente trascritte e ritrasmesse alla Parte Ricevente, con l’apposita dicitura “Riservato” o “Confidenziale” non oltre 15 (quindici) giorni dalla data della comunicazione orale.</w:t>
      </w:r>
    </w:p>
    <w:p w14:paraId="2ABB99E3" w14:textId="77777777" w:rsidR="000A5E54" w:rsidRPr="00897975" w:rsidRDefault="000A5E54" w:rsidP="00D42D97">
      <w:pPr>
        <w:pStyle w:val="Titolo2"/>
      </w:pPr>
      <w:r>
        <w:t>Obblighi e responsabilità</w:t>
      </w:r>
    </w:p>
    <w:p w14:paraId="7A0B5794" w14:textId="77777777" w:rsidR="000A5E54" w:rsidRPr="00897975" w:rsidRDefault="000A5E54" w:rsidP="00BC27E9">
      <w:r w:rsidRPr="00897975">
        <w:t xml:space="preserve">Le Parti si impegnano a mantenere confidenziali le Informazioni Riservate e a non comunicarle a terzi se non in quanto strettamente necessario per la realizzazione degli obiettivi di cui al presente Contratto, a condizione che dette persone si impegnino preventivamente per iscritto a tenere a loro volta riservate le Informazioni in questione e a non usarle se non per gli scopi permessi dal presente contratto. </w:t>
      </w:r>
    </w:p>
    <w:p w14:paraId="202BB8DC" w14:textId="77777777" w:rsidR="000A5E54" w:rsidRPr="00897975" w:rsidRDefault="000A5E54" w:rsidP="00BC27E9">
      <w:r w:rsidRPr="00897975">
        <w:t>L’obbligo di Riservatezza sussiste per tutta la durata del presente Contratto e per un periodo ulteriore di anni 5 (cinque).</w:t>
      </w:r>
    </w:p>
    <w:p w14:paraId="485F9F92" w14:textId="77777777" w:rsidR="000A5E54" w:rsidRDefault="000A5E54" w:rsidP="00BC27E9">
      <w:r w:rsidRPr="00897975">
        <w:t>Le Parti assumono in ogni caso la piena responsabilità per ogni eventuale violazione da parte di qualsiasi persona ad esse collegata o da terzi ai quali le Informazioni Riservate siano state fornite nell’ambito del presente Contratto, degli obblighi di riservatezza qui contenuti.</w:t>
      </w:r>
    </w:p>
    <w:p w14:paraId="1779811A" w14:textId="77777777" w:rsidR="000A5E54" w:rsidRPr="00897975" w:rsidRDefault="000A5E54" w:rsidP="00D42D97">
      <w:pPr>
        <w:pStyle w:val="Titolo2"/>
      </w:pPr>
      <w:r w:rsidRPr="005C13BC">
        <w:t>Esclusioni</w:t>
      </w:r>
    </w:p>
    <w:p w14:paraId="2B5A8CDA" w14:textId="77777777" w:rsidR="000A5E54" w:rsidRPr="00897975" w:rsidRDefault="000A5E54" w:rsidP="00BC27E9">
      <w:r w:rsidRPr="00897975">
        <w:t>L’obbligo di Riservatezza sopra indicato non si applicherà alle Informazioni Riservate per le quali la Parte Ricevente possa dimostrare che:</w:t>
      </w:r>
    </w:p>
    <w:p w14:paraId="4BDA48D5" w14:textId="77777777" w:rsidR="000A5E54" w:rsidRPr="00897975" w:rsidRDefault="000A5E54" w:rsidP="00BC27E9">
      <w:pPr>
        <w:pStyle w:val="Paragrafoelenco"/>
        <w:numPr>
          <w:ilvl w:val="0"/>
          <w:numId w:val="45"/>
        </w:numPr>
      </w:pPr>
      <w:r w:rsidRPr="00897975">
        <w:t>si tratta d'informazioni già di pubblico dominio, o divenute di pubblico dominio non a seguito di violazione dell'obbligo di riservatezza da parte della Parte Ricevente, o</w:t>
      </w:r>
    </w:p>
    <w:p w14:paraId="1028F1B8" w14:textId="77777777" w:rsidR="000A5E54" w:rsidRPr="00897975" w:rsidRDefault="000A5E54" w:rsidP="00BC27E9">
      <w:pPr>
        <w:pStyle w:val="Paragrafoelenco"/>
        <w:numPr>
          <w:ilvl w:val="0"/>
          <w:numId w:val="45"/>
        </w:numPr>
      </w:pPr>
      <w:r w:rsidRPr="00897975">
        <w:t>si tratta d'informazioni che è la Parte Ricevente è tenuta a rivelare per disposizione di legge o di regolamento per disposizione di qualsiasi autorità competente in materia purché le Parti si siano previamente consultate circa le modalità e i contenuti di tale divulgazione, salvo diversa previsione di legge, di regolamento o della pubblica autorità o</w:t>
      </w:r>
    </w:p>
    <w:p w14:paraId="0DCDC742" w14:textId="77777777" w:rsidR="000A5E54" w:rsidRPr="00897975" w:rsidRDefault="000A5E54" w:rsidP="00BC27E9">
      <w:pPr>
        <w:pStyle w:val="Paragrafoelenco"/>
        <w:numPr>
          <w:ilvl w:val="0"/>
          <w:numId w:val="45"/>
        </w:numPr>
      </w:pPr>
      <w:r w:rsidRPr="00897975">
        <w:t>si tratta d'informazioni che la Parte Ricevente ha ottenuto legittimamente da terzi senza obbligo di riservatezza, o</w:t>
      </w:r>
    </w:p>
    <w:p w14:paraId="2A61F749" w14:textId="77777777" w:rsidR="000A5E54" w:rsidRPr="00897975" w:rsidRDefault="000A5E54" w:rsidP="00BC27E9">
      <w:pPr>
        <w:pStyle w:val="Paragrafoelenco"/>
        <w:numPr>
          <w:ilvl w:val="0"/>
          <w:numId w:val="45"/>
        </w:numPr>
      </w:pPr>
      <w:r w:rsidRPr="00897975">
        <w:t xml:space="preserve">si tratta di Informazioni che la Parte Ricevente è in grado di dimostrare con idonea documentazione essere già nel suo legittimo possesso prima che venissero fornite dall’altra </w:t>
      </w:r>
      <w:r w:rsidRPr="00897975">
        <w:lastRenderedPageBreak/>
        <w:t>Parte, o</w:t>
      </w:r>
    </w:p>
    <w:p w14:paraId="0B5869DD" w14:textId="77777777" w:rsidR="000A5E54" w:rsidRPr="00897975" w:rsidRDefault="000A5E54" w:rsidP="00BC27E9">
      <w:pPr>
        <w:pStyle w:val="Paragrafoelenco"/>
        <w:numPr>
          <w:ilvl w:val="0"/>
          <w:numId w:val="45"/>
        </w:numPr>
      </w:pPr>
      <w:r w:rsidRPr="00897975">
        <w:t>si tratta di informazioni sviluppate indipendentemente e in buona fede da personale della Parte Ricevente che non abbia avuto possibilità di accesso alcuno alle Informazioni Riservate dell’altra Parte.</w:t>
      </w:r>
    </w:p>
    <w:p w14:paraId="59E1FB8E" w14:textId="77777777" w:rsidR="000A5E54" w:rsidRPr="005C13BC" w:rsidRDefault="000A5E54" w:rsidP="00A26958">
      <w:pPr>
        <w:pStyle w:val="Titolo1"/>
      </w:pPr>
      <w:r w:rsidRPr="005C13BC">
        <w:t>Protezione dei dati</w:t>
      </w:r>
    </w:p>
    <w:p w14:paraId="4D7C603C" w14:textId="77777777" w:rsidR="000A5E54" w:rsidRPr="00897975" w:rsidRDefault="000A5E54" w:rsidP="00BC27E9">
      <w:r w:rsidRPr="00897975">
        <w:t xml:space="preserve">Ai sensi e per gli effetti del Regolamento UE 2016/679 (GDPR), recante il Regolamento Generale sulla protezione dei dati, e, per quanto applicabile, del Decreto Legislativo n. 196 del 30 giugno 2003 (“Codice in materia di protezione dei dati personali”), le parti prestano il consenso al trattamento dei propri dati personali esclusivamente per l’esecuzione di tutte le operazioni e attività connesse al presente Contratto. </w:t>
      </w:r>
    </w:p>
    <w:p w14:paraId="3784BBFC" w14:textId="77777777" w:rsidR="000A5E54" w:rsidRPr="00897975" w:rsidRDefault="000A5E54" w:rsidP="00BC27E9">
      <w:r w:rsidRPr="00897975">
        <w:t>I dati verranno conservati per tutta la durata del Contratto stessa e successivamente nei termini previsti per la prescrizione ordinaria.</w:t>
      </w:r>
    </w:p>
    <w:p w14:paraId="7A2C7262" w14:textId="77777777" w:rsidR="000A5E54" w:rsidRPr="00897975" w:rsidRDefault="000A5E54" w:rsidP="00BC27E9">
      <w:r w:rsidRPr="00897975">
        <w:t>Il trattamento dei dati personali sarà eseguito da ciascuna parte nel rispetto dei principi stabiliti dall’art. 5 del GDPR. Il trattamento sarà svolto in forma automatizzata e/o manuale, con modalità e strumenti, nel rispetto delle misure di sicurezza di cui all’art. 32 del GDPR, ad opera di soggetti appositamente autorizzati, in ottemperanza a quanto previsto dagli art. 29 ovvero da soggetti esterni nominati responsabili del trattamento ai sensi dell’art. 28 del GDPR che svolgono attività strumentali o accessorie. Al di fuori di queste ipotesi i dati non saranno comunicati a terzi né diffusi, se non nei casi specificamente previsti dal diritto nazionale o dell'Unione Europea.</w:t>
      </w:r>
    </w:p>
    <w:p w14:paraId="162D1084" w14:textId="757BEE7B" w:rsidR="000A5E54" w:rsidRDefault="000A5E54" w:rsidP="00BC27E9">
      <w:r w:rsidRPr="00897975">
        <w:t>I responsabil</w:t>
      </w:r>
      <w:r>
        <w:t>i per ciascuna Parte</w:t>
      </w:r>
      <w:r w:rsidRPr="00897975">
        <w:t xml:space="preserve"> del trattamento dei dati personali </w:t>
      </w:r>
      <w:r>
        <w:t>saranno indicati in ciascuno SOW.</w:t>
      </w:r>
    </w:p>
    <w:p w14:paraId="59DF559E" w14:textId="77777777" w:rsidR="000A5E54" w:rsidRPr="00897975" w:rsidRDefault="000A5E54" w:rsidP="00A26958">
      <w:pPr>
        <w:pStyle w:val="Titolo1"/>
      </w:pPr>
      <w:r>
        <w:t>Miscellanea</w:t>
      </w:r>
    </w:p>
    <w:p w14:paraId="67E47B0B" w14:textId="77777777" w:rsidR="000A5E54" w:rsidRDefault="000A5E54" w:rsidP="00D42D97">
      <w:pPr>
        <w:pStyle w:val="Titolo2"/>
      </w:pPr>
      <w:r w:rsidRPr="00601123">
        <w:t>Trasferimento</w:t>
      </w:r>
    </w:p>
    <w:p w14:paraId="1EAC4054" w14:textId="53440E69" w:rsidR="000A5E54" w:rsidRPr="00601123" w:rsidRDefault="000A5E54" w:rsidP="000A5E54">
      <w:r w:rsidRPr="00601123">
        <w:t xml:space="preserve">Il presente Contratto si estende a tutti i successori, rappresentanti legali e agli aventi causa di entrambe le parti, che ne risultano vincolati. Tuttavia, il Contratto e le licenze concesse ai sensi del Contratto non possono essere assegnate, cedute o comunque trasferite (per legge o in altro modo) dal Cliente senza il previo consenso scritto di </w:t>
      </w:r>
      <w:r>
        <w:t>SMACT</w:t>
      </w:r>
      <w:r w:rsidRPr="00601123">
        <w:t>.</w:t>
      </w:r>
    </w:p>
    <w:p w14:paraId="512C8FAF" w14:textId="77777777" w:rsidR="000A5E54" w:rsidRDefault="000A5E54" w:rsidP="00D42D97">
      <w:pPr>
        <w:pStyle w:val="Titolo2"/>
      </w:pPr>
      <w:r w:rsidRPr="00601123">
        <w:t>Feedback</w:t>
      </w:r>
    </w:p>
    <w:p w14:paraId="35911D1E" w14:textId="2E78D634" w:rsidR="000A5E54" w:rsidRPr="00601123" w:rsidRDefault="000A5E54" w:rsidP="000A5E54">
      <w:r w:rsidRPr="00601123">
        <w:t xml:space="preserve">Qualora il Cliente fornisca idee connesse ai Servizi o ai Deliverables, incluse le richieste di modifiche o miglioramenti (collettivamente “Feedback”) durante il periodo di fruizione dei Servizi, </w:t>
      </w:r>
      <w:r>
        <w:t xml:space="preserve">il Cliente </w:t>
      </w:r>
      <w:r w:rsidRPr="00601123">
        <w:t xml:space="preserve">accetta che tale Feedback possa essere utilizzato da </w:t>
      </w:r>
      <w:r>
        <w:t xml:space="preserve">SMACT </w:t>
      </w:r>
      <w:r w:rsidRPr="00601123">
        <w:t>senza condizioni o restrizioni.</w:t>
      </w:r>
    </w:p>
    <w:p w14:paraId="1B16DAFF" w14:textId="77777777" w:rsidR="000A5E54" w:rsidRDefault="000A5E54" w:rsidP="00D42D97">
      <w:pPr>
        <w:pStyle w:val="Titolo2"/>
      </w:pPr>
      <w:r w:rsidRPr="00601123">
        <w:t>Forza maggiore</w:t>
      </w:r>
    </w:p>
    <w:p w14:paraId="57B6191C" w14:textId="0B03967B" w:rsidR="000A5E54" w:rsidRPr="00601123" w:rsidRDefault="000A5E54" w:rsidP="000A5E54">
      <w:r w:rsidRPr="00601123">
        <w:t>Le parti declinano ogni responsabilità per eventuali inadempimenti imputabili a circostanze al di fuori del loro ragionevole controllo, a condizione che la parte impossibilitata ad adempiere agli obblighi informi la controparte e si adoperi con sforzi commerciali ragionevoli per correggere l'inadempimento.</w:t>
      </w:r>
    </w:p>
    <w:p w14:paraId="7FEE1A0A" w14:textId="77777777" w:rsidR="000A5E54" w:rsidRDefault="000A5E54" w:rsidP="00D42D97">
      <w:pPr>
        <w:pStyle w:val="Titolo2"/>
      </w:pPr>
      <w:r w:rsidRPr="00601123">
        <w:t>Contraenti indipendenti</w:t>
      </w:r>
    </w:p>
    <w:p w14:paraId="36D43779" w14:textId="303EBB4E" w:rsidR="000A5E54" w:rsidRPr="00601123" w:rsidRDefault="000A5E54" w:rsidP="000A5E54">
      <w:r w:rsidRPr="00601123">
        <w:t xml:space="preserve">Le parti del presente Contratto si intendono contraenti indipendenti. In nessun caso questo Contratto prevede la creazione di rapporti di agenzia, partenariato, joint venture o di altri rapporti fiduciari tra il Cliente e </w:t>
      </w:r>
      <w:r>
        <w:t>SMACT</w:t>
      </w:r>
      <w:r w:rsidRPr="00601123">
        <w:t xml:space="preserve">. </w:t>
      </w:r>
    </w:p>
    <w:p w14:paraId="0660F5C0" w14:textId="77777777" w:rsidR="000A5E54" w:rsidRDefault="000A5E54" w:rsidP="00D42D97">
      <w:pPr>
        <w:pStyle w:val="Titolo2"/>
      </w:pPr>
      <w:r w:rsidRPr="00601123">
        <w:lastRenderedPageBreak/>
        <w:t>Esclusione di rinuncia; Validità e Applicabilità</w:t>
      </w:r>
    </w:p>
    <w:p w14:paraId="04852495" w14:textId="1107094E" w:rsidR="000A5E54" w:rsidRPr="00601123" w:rsidRDefault="000A5E54" w:rsidP="000A5E54">
      <w:r w:rsidRPr="00601123">
        <w:t>La mancata applicazione di una qualsiasi delle disposizioni del presente Contratto non deve essere interpretata come una rinuncia alla stessa. Qualora una disposizione del presente Contratto venga considerata nulla, illecita o non applicabile, ciò non pregiudica la validità, la liceità e l'applicabilità delle restanti disposizioni, e la disposizione inapplicabile verrà interpretata in base alla legge vigente in modo che rifletta il più possibile le intenzioni originali delle parti.</w:t>
      </w:r>
    </w:p>
    <w:p w14:paraId="02D90AC0" w14:textId="77777777" w:rsidR="000A5E54" w:rsidRDefault="000A5E54" w:rsidP="00D42D97">
      <w:pPr>
        <w:pStyle w:val="Titolo2"/>
      </w:pPr>
      <w:r w:rsidRPr="00601123">
        <w:t>Comunicazioni</w:t>
      </w:r>
    </w:p>
    <w:p w14:paraId="0F6E972E" w14:textId="00047868" w:rsidR="000A5E54" w:rsidRPr="00601123" w:rsidRDefault="000A5E54" w:rsidP="000A5E54">
      <w:r w:rsidRPr="00601123">
        <w:t xml:space="preserve">Le comunicazioni relative al presente Contratto devono essere in forma scritta e inviate all'indirizzo della parte </w:t>
      </w:r>
      <w:r>
        <w:t>via PEC</w:t>
      </w:r>
      <w:r w:rsidRPr="00601123">
        <w:t xml:space="preserve">. Ciascuna parte può modificare l'indirizzo di spedizione delle comunicazioni </w:t>
      </w:r>
      <w:r>
        <w:t xml:space="preserve">con altra PEC </w:t>
      </w:r>
      <w:r w:rsidRPr="00601123">
        <w:t>a mezzo comunicazione scritta da inviare alla controparte.</w:t>
      </w:r>
    </w:p>
    <w:p w14:paraId="20AA7703" w14:textId="77777777" w:rsidR="000A5E54" w:rsidRDefault="000A5E54" w:rsidP="00D42D97">
      <w:pPr>
        <w:pStyle w:val="Titolo2"/>
      </w:pPr>
      <w:bookmarkStart w:id="10" w:name="_Ref29369633"/>
      <w:r w:rsidRPr="00601123">
        <w:t>Legge applicabile e giurisdizione</w:t>
      </w:r>
      <w:bookmarkEnd w:id="10"/>
    </w:p>
    <w:p w14:paraId="2B8A85FD" w14:textId="750BCD84" w:rsidR="000A5E54" w:rsidRPr="00601123" w:rsidRDefault="000A5E54" w:rsidP="000A5E54">
      <w:r w:rsidRPr="00601123">
        <w:t xml:space="preserve">Il presente Contratto è disciplinato dalla legge Italiana, anche in deroga alle norme di scelta di legge. Tutte le controversie derivanti o connesse con il presente Contratto ricadono sotto la giurisdizione e la competenza esclusiva del Tribunale di </w:t>
      </w:r>
      <w:r>
        <w:t>Padova</w:t>
      </w:r>
      <w:r w:rsidRPr="00601123">
        <w:t xml:space="preserve">, Italia. Fatto salvo quanto precede, </w:t>
      </w:r>
      <w:r>
        <w:t xml:space="preserve">SMACT </w:t>
      </w:r>
      <w:r w:rsidRPr="00601123">
        <w:t xml:space="preserve">può intentare un'azione in qualsiasi giurisdizione per far valere o preservare i propri diritti di proprietà intellettuale ai sensi del presente Contratto. </w:t>
      </w:r>
    </w:p>
    <w:p w14:paraId="7C42F5E0" w14:textId="77777777" w:rsidR="000A5E54" w:rsidRDefault="000A5E54" w:rsidP="00D42D97">
      <w:pPr>
        <w:pStyle w:val="Titolo2"/>
      </w:pPr>
      <w:r w:rsidRPr="00601123">
        <w:t>Intero accordo e ordine di precedenza</w:t>
      </w:r>
    </w:p>
    <w:p w14:paraId="2EBF2CD2" w14:textId="6CB1AC5C" w:rsidR="000A5E54" w:rsidRPr="00601123" w:rsidRDefault="000A5E54" w:rsidP="000A5E54">
      <w:r w:rsidRPr="00601123">
        <w:t xml:space="preserve">Il presente Contratto costituisce l'intero e completo accordo tra le parti per quanto riguarda il suo oggetto e sostituisce qualunque altro precedente o contemporaneo accordo o comunicazione, sia scritta che verbale, relativamente al suddetto oggetto. Il presente Contratto può essere modificato solo in forma scritta debitamente sottoscritta dai rappresentanti autorizzati di entrambe le parti. Sono escluse le condizioni di qualsiasi ordine di acquisto o documento simile del Cliente; tali condizioni non si applicano ai </w:t>
      </w:r>
      <w:r>
        <w:t xml:space="preserve">Risultati </w:t>
      </w:r>
      <w:r w:rsidRPr="00601123">
        <w:t>o ai Servizi e non integrano o modificano il presente Contratto.</w:t>
      </w:r>
    </w:p>
    <w:p w14:paraId="232596A1" w14:textId="2B566445" w:rsidR="00C724CB" w:rsidRDefault="00C724CB">
      <w:pPr>
        <w:widowControl/>
        <w:pBdr>
          <w:top w:val="none" w:sz="0" w:space="0" w:color="auto"/>
          <w:left w:val="none" w:sz="0" w:space="0" w:color="auto"/>
          <w:bottom w:val="none" w:sz="0" w:space="0" w:color="auto"/>
          <w:right w:val="none" w:sz="0" w:space="0" w:color="auto"/>
          <w:between w:val="none" w:sz="0" w:space="0" w:color="auto"/>
        </w:pBdr>
        <w:spacing w:after="0"/>
        <w:jc w:val="left"/>
      </w:pPr>
      <w:r>
        <w:br w:type="page"/>
      </w:r>
    </w:p>
    <w:p w14:paraId="2C5176F8" w14:textId="77777777" w:rsidR="00C724CB" w:rsidRDefault="00C724CB" w:rsidP="000A5E54"/>
    <w:p w14:paraId="07381DC9" w14:textId="51ACDEB0" w:rsidR="000A5E54" w:rsidRPr="00601123" w:rsidRDefault="000A5E54" w:rsidP="00C724CB">
      <w:pPr>
        <w:tabs>
          <w:tab w:val="left" w:pos="5103"/>
        </w:tabs>
      </w:pPr>
      <w:r>
        <w:t xml:space="preserve">Per il </w:t>
      </w:r>
      <w:r w:rsidRPr="00601123">
        <w:t>CLIENTE:</w:t>
      </w:r>
      <w:r w:rsidR="00C724CB">
        <w:tab/>
        <w:t>Per SMACT scpa</w:t>
      </w:r>
    </w:p>
    <w:p w14:paraId="0EDB5DF9" w14:textId="77777777" w:rsidR="000A5E54" w:rsidRPr="00463411" w:rsidRDefault="000A5E54" w:rsidP="00C724CB">
      <w:pPr>
        <w:tabs>
          <w:tab w:val="left" w:pos="5103"/>
        </w:tabs>
        <w:rPr>
          <w:highlight w:val="yellow"/>
        </w:rPr>
      </w:pPr>
      <w:r w:rsidRPr="00463411">
        <w:rPr>
          <w:highlight w:val="yellow"/>
        </w:rPr>
        <w:t>___</w:t>
      </w:r>
      <w:bookmarkStart w:id="11" w:name="RagSocCliente"/>
      <w:proofErr w:type="spellStart"/>
      <w:r w:rsidRPr="00463411">
        <w:rPr>
          <w:highlight w:val="yellow"/>
        </w:rPr>
        <w:t>RagioneSocialeCliente</w:t>
      </w:r>
      <w:bookmarkEnd w:id="11"/>
      <w:proofErr w:type="spellEnd"/>
      <w:r w:rsidRPr="00463411">
        <w:rPr>
          <w:highlight w:val="yellow"/>
        </w:rPr>
        <w:t>____</w:t>
      </w:r>
    </w:p>
    <w:p w14:paraId="10B0C48B" w14:textId="77777777" w:rsidR="000A5E54" w:rsidRPr="00463411" w:rsidRDefault="000A5E54" w:rsidP="00C724CB">
      <w:pPr>
        <w:tabs>
          <w:tab w:val="left" w:pos="5103"/>
        </w:tabs>
        <w:rPr>
          <w:highlight w:val="yellow"/>
        </w:rPr>
      </w:pPr>
      <w:r w:rsidRPr="00E94AC9">
        <w:rPr>
          <w:color w:val="000000" w:themeColor="text1"/>
        </w:rPr>
        <w:t xml:space="preserve">Con sede in: </w:t>
      </w:r>
      <w:r w:rsidRPr="00463411">
        <w:rPr>
          <w:highlight w:val="yellow"/>
        </w:rPr>
        <w:t>_______via e numero civico_____</w:t>
      </w:r>
      <w:r>
        <w:rPr>
          <w:highlight w:val="yellow"/>
        </w:rPr>
        <w:t>_</w:t>
      </w:r>
    </w:p>
    <w:p w14:paraId="6870CCFA" w14:textId="77777777" w:rsidR="000A5E54" w:rsidRPr="00E94AC9" w:rsidRDefault="000A5E54" w:rsidP="00C724CB">
      <w:pPr>
        <w:tabs>
          <w:tab w:val="left" w:pos="5103"/>
        </w:tabs>
        <w:rPr>
          <w:highlight w:val="yellow"/>
        </w:rPr>
      </w:pPr>
      <w:r w:rsidRPr="00463411">
        <w:rPr>
          <w:highlight w:val="yellow"/>
        </w:rPr>
        <w:t xml:space="preserve">____CAP, </w:t>
      </w:r>
      <w:proofErr w:type="spellStart"/>
      <w:r>
        <w:rPr>
          <w:highlight w:val="yellow"/>
        </w:rPr>
        <w:t>C</w:t>
      </w:r>
      <w:r w:rsidRPr="00463411">
        <w:rPr>
          <w:highlight w:val="yellow"/>
        </w:rPr>
        <w:t>itttà</w:t>
      </w:r>
      <w:proofErr w:type="spellEnd"/>
      <w:r w:rsidRPr="00463411">
        <w:rPr>
          <w:highlight w:val="yellow"/>
        </w:rPr>
        <w:t>_____________________________</w:t>
      </w:r>
    </w:p>
    <w:p w14:paraId="4A7493C6" w14:textId="77777777" w:rsidR="000A5E54" w:rsidRDefault="000A5E54" w:rsidP="00C724CB">
      <w:pPr>
        <w:tabs>
          <w:tab w:val="left" w:pos="5103"/>
        </w:tabs>
      </w:pPr>
      <w:r>
        <w:t>P.IVA</w:t>
      </w:r>
      <w:r w:rsidRPr="00463411">
        <w:rPr>
          <w:highlight w:val="yellow"/>
        </w:rPr>
        <w:t>_____________________________</w:t>
      </w:r>
    </w:p>
    <w:p w14:paraId="7555DD8E" w14:textId="77777777" w:rsidR="000A5E54" w:rsidRPr="00601123" w:rsidRDefault="000A5E54" w:rsidP="00C724CB">
      <w:pPr>
        <w:tabs>
          <w:tab w:val="left" w:pos="5103"/>
        </w:tabs>
      </w:pPr>
    </w:p>
    <w:p w14:paraId="7A218D7D" w14:textId="49AE8BE9" w:rsidR="000A5E54" w:rsidRDefault="000A5E54" w:rsidP="00C724CB">
      <w:pPr>
        <w:tabs>
          <w:tab w:val="left" w:pos="5103"/>
        </w:tabs>
      </w:pPr>
      <w:r w:rsidRPr="00601123">
        <w:t>Firmato:</w:t>
      </w:r>
      <w:r w:rsidR="00C724CB">
        <w:tab/>
      </w:r>
      <w:r w:rsidR="00C724CB" w:rsidRPr="00601123">
        <w:t>Firmato:</w:t>
      </w:r>
    </w:p>
    <w:p w14:paraId="26FADA1C" w14:textId="0A1EB246" w:rsidR="00C724CB" w:rsidRPr="00463411" w:rsidRDefault="000A5E54" w:rsidP="00C724CB">
      <w:pPr>
        <w:tabs>
          <w:tab w:val="left" w:pos="5103"/>
        </w:tabs>
        <w:rPr>
          <w:highlight w:val="yellow"/>
        </w:rPr>
      </w:pPr>
      <w:r w:rsidRPr="00463411">
        <w:rPr>
          <w:highlight w:val="yellow"/>
        </w:rPr>
        <w:t>_Nome Cognome__________________________</w:t>
      </w:r>
      <w:r w:rsidR="00C724CB" w:rsidRPr="00C724CB">
        <w:tab/>
      </w:r>
      <w:r w:rsidR="00C724CB" w:rsidRPr="00463411">
        <w:rPr>
          <w:highlight w:val="yellow"/>
        </w:rPr>
        <w:t>_Nome Cognome__________________________</w:t>
      </w:r>
    </w:p>
    <w:p w14:paraId="1D9C6076" w14:textId="0069A552" w:rsidR="000A5E54" w:rsidRDefault="000A5E54" w:rsidP="00C724CB">
      <w:pPr>
        <w:tabs>
          <w:tab w:val="left" w:pos="5103"/>
        </w:tabs>
      </w:pPr>
      <w:r w:rsidRPr="00463411">
        <w:rPr>
          <w:highlight w:val="yellow"/>
        </w:rPr>
        <w:t>_titolo______________________________________</w:t>
      </w:r>
      <w:r w:rsidR="00C724CB">
        <w:tab/>
      </w:r>
      <w:r w:rsidR="00C724CB" w:rsidRPr="00463411">
        <w:rPr>
          <w:highlight w:val="yellow"/>
        </w:rPr>
        <w:t>_titolo______________________________________</w:t>
      </w:r>
    </w:p>
    <w:p w14:paraId="132D5F58" w14:textId="4D15E91A" w:rsidR="000A5E54" w:rsidRDefault="000A5E54" w:rsidP="00C724CB">
      <w:pPr>
        <w:tabs>
          <w:tab w:val="left" w:pos="5103"/>
        </w:tabs>
      </w:pPr>
      <w:r w:rsidRPr="00463411">
        <w:rPr>
          <w:highlight w:val="yellow"/>
        </w:rPr>
        <w:t>_data______________________________________</w:t>
      </w:r>
      <w:r w:rsidR="00C724CB">
        <w:tab/>
      </w:r>
      <w:r w:rsidR="00C724CB" w:rsidRPr="00463411">
        <w:rPr>
          <w:highlight w:val="yellow"/>
        </w:rPr>
        <w:t>_data______________________________________</w:t>
      </w:r>
    </w:p>
    <w:p w14:paraId="5CC985CA" w14:textId="77777777" w:rsidR="000A5E54" w:rsidRDefault="000A5E54" w:rsidP="00C724CB">
      <w:pPr>
        <w:tabs>
          <w:tab w:val="left" w:pos="5103"/>
        </w:tabs>
      </w:pPr>
    </w:p>
    <w:p w14:paraId="3A1E7458" w14:textId="77777777" w:rsidR="000A5E54" w:rsidRDefault="000A5E54" w:rsidP="00C724CB">
      <w:pPr>
        <w:tabs>
          <w:tab w:val="left" w:pos="5103"/>
        </w:tabs>
      </w:pPr>
    </w:p>
    <w:p w14:paraId="0885C2F6" w14:textId="77777777" w:rsidR="00C724CB" w:rsidRPr="00601123" w:rsidRDefault="000A5E54" w:rsidP="00C724CB">
      <w:pPr>
        <w:tabs>
          <w:tab w:val="left" w:pos="5103"/>
        </w:tabs>
        <w:jc w:val="left"/>
      </w:pPr>
      <w:r w:rsidRPr="00601123">
        <w:t>__________________________________</w:t>
      </w:r>
      <w:r w:rsidR="00C724CB">
        <w:t>_____</w:t>
      </w:r>
      <w:r w:rsidRPr="00601123">
        <w:t>____</w:t>
      </w:r>
      <w:r w:rsidR="00C724CB">
        <w:tab/>
      </w:r>
      <w:r w:rsidR="00C724CB" w:rsidRPr="00601123">
        <w:t>__________________________________</w:t>
      </w:r>
      <w:r w:rsidR="00C724CB">
        <w:t>_____</w:t>
      </w:r>
      <w:r w:rsidR="00C724CB" w:rsidRPr="00601123">
        <w:t>____</w:t>
      </w:r>
    </w:p>
    <w:p w14:paraId="3D622544" w14:textId="0E950E98" w:rsidR="000A5E54" w:rsidRPr="00601123" w:rsidRDefault="000A5E54" w:rsidP="00C724CB">
      <w:pPr>
        <w:tabs>
          <w:tab w:val="left" w:pos="5103"/>
        </w:tabs>
        <w:jc w:val="left"/>
      </w:pPr>
    </w:p>
    <w:p w14:paraId="20D22FDE" w14:textId="77777777" w:rsidR="000A5E54" w:rsidRPr="00601123" w:rsidRDefault="000A5E54" w:rsidP="00C724CB">
      <w:pPr>
        <w:tabs>
          <w:tab w:val="left" w:pos="5103"/>
        </w:tabs>
      </w:pPr>
    </w:p>
    <w:p w14:paraId="36B7E598" w14:textId="6B8261A7" w:rsidR="000A5E54" w:rsidRPr="00601123" w:rsidRDefault="000A5E54" w:rsidP="000A5E54"/>
    <w:p w14:paraId="47EFCA7D" w14:textId="77777777" w:rsidR="000A5E54" w:rsidRPr="00601123" w:rsidRDefault="000A5E54" w:rsidP="000A5E54">
      <w:r w:rsidRPr="00601123">
        <w:t xml:space="preserve">Ai sensi degli articoli 1341 e 1342 del Codice Civile Italiano il Cliente dà atto di aver compreso e accettato le seguenti clausole: </w:t>
      </w:r>
      <w:r>
        <w:fldChar w:fldCharType="begin"/>
      </w:r>
      <w:r>
        <w:instrText xml:space="preserve"> REF _Ref29368524 \w \h </w:instrText>
      </w:r>
      <w:r>
        <w:fldChar w:fldCharType="separate"/>
      </w:r>
      <w:r>
        <w:t>5</w:t>
      </w:r>
      <w:r>
        <w:fldChar w:fldCharType="end"/>
      </w:r>
      <w:r>
        <w:t xml:space="preserve"> </w:t>
      </w:r>
      <w:r>
        <w:fldChar w:fldCharType="begin"/>
      </w:r>
      <w:r>
        <w:instrText xml:space="preserve"> REF _Ref29368524 \h </w:instrText>
      </w:r>
      <w:r>
        <w:fldChar w:fldCharType="separate"/>
      </w:r>
      <w:r w:rsidRPr="00601123">
        <w:t>GARANZIA</w:t>
      </w:r>
      <w:r>
        <w:fldChar w:fldCharType="end"/>
      </w:r>
      <w:r>
        <w:t xml:space="preserve">, </w:t>
      </w:r>
      <w:r>
        <w:fldChar w:fldCharType="begin"/>
      </w:r>
      <w:r>
        <w:instrText xml:space="preserve"> REF _Ref29368675 \n \h </w:instrText>
      </w:r>
      <w:r>
        <w:fldChar w:fldCharType="separate"/>
      </w:r>
      <w:r>
        <w:t>6</w:t>
      </w:r>
      <w:r>
        <w:fldChar w:fldCharType="end"/>
      </w:r>
      <w:r>
        <w:t xml:space="preserve"> </w:t>
      </w:r>
      <w:r>
        <w:fldChar w:fldCharType="begin"/>
      </w:r>
      <w:r>
        <w:instrText xml:space="preserve"> REF _Ref29368675 \h </w:instrText>
      </w:r>
      <w:r>
        <w:fldChar w:fldCharType="separate"/>
      </w:r>
      <w:r w:rsidRPr="00601123">
        <w:t>LIMITAZIONE DELLA RESPONSABILITÀ</w:t>
      </w:r>
      <w:r>
        <w:fldChar w:fldCharType="end"/>
      </w:r>
      <w:r>
        <w:t xml:space="preserve">, </w:t>
      </w:r>
      <w:r>
        <w:fldChar w:fldCharType="begin"/>
      </w:r>
      <w:r>
        <w:instrText xml:space="preserve"> REF _Ref29368681 \n \h </w:instrText>
      </w:r>
      <w:r>
        <w:fldChar w:fldCharType="separate"/>
      </w:r>
      <w:r>
        <w:t>7</w:t>
      </w:r>
      <w:r>
        <w:fldChar w:fldCharType="end"/>
      </w:r>
      <w:r>
        <w:t xml:space="preserve"> </w:t>
      </w:r>
      <w:r>
        <w:fldChar w:fldCharType="begin"/>
      </w:r>
      <w:r>
        <w:instrText xml:space="preserve"> REF _Ref29368681 \h </w:instrText>
      </w:r>
      <w:r>
        <w:fldChar w:fldCharType="separate"/>
      </w:r>
      <w:r w:rsidRPr="00601123">
        <w:t>RECESSO</w:t>
      </w:r>
      <w:r>
        <w:fldChar w:fldCharType="end"/>
      </w:r>
      <w:r>
        <w:t xml:space="preserve">, </w:t>
      </w:r>
      <w:r>
        <w:fldChar w:fldCharType="begin"/>
      </w:r>
      <w:r>
        <w:instrText xml:space="preserve"> REF _Ref29369633 \n \h </w:instrText>
      </w:r>
      <w:r>
        <w:fldChar w:fldCharType="separate"/>
      </w:r>
      <w:r>
        <w:t>8.11</w:t>
      </w:r>
      <w:r>
        <w:fldChar w:fldCharType="end"/>
      </w:r>
      <w:r>
        <w:t xml:space="preserve"> </w:t>
      </w:r>
      <w:r>
        <w:fldChar w:fldCharType="begin"/>
      </w:r>
      <w:r>
        <w:instrText xml:space="preserve"> REF _Ref29369633 \h </w:instrText>
      </w:r>
      <w:r>
        <w:fldChar w:fldCharType="separate"/>
      </w:r>
      <w:r w:rsidRPr="00601123">
        <w:t>Legge applicabile e giurisdizione</w:t>
      </w:r>
      <w:r>
        <w:fldChar w:fldCharType="end"/>
      </w:r>
    </w:p>
    <w:p w14:paraId="5538082F" w14:textId="77777777" w:rsidR="000A5E54" w:rsidRPr="00601123" w:rsidRDefault="000A5E54" w:rsidP="000A5E54"/>
    <w:p w14:paraId="619EC6B1" w14:textId="77777777" w:rsidR="000A5E54" w:rsidRPr="00601123" w:rsidRDefault="000A5E54" w:rsidP="000A5E54"/>
    <w:p w14:paraId="6E420FC5" w14:textId="7B07D074" w:rsidR="00A070B6" w:rsidRDefault="000A5E54" w:rsidP="00A070B6">
      <w:r>
        <w:t xml:space="preserve">Per il </w:t>
      </w:r>
      <w:del w:id="12" w:author="Autore">
        <w:r>
          <w:delText>CLEINTE</w:delText>
        </w:r>
      </w:del>
      <w:ins w:id="13" w:author="Autore">
        <w:r>
          <w:t>CL</w:t>
        </w:r>
        <w:r w:rsidR="00F93B4C">
          <w:t>IE</w:t>
        </w:r>
        <w:r>
          <w:t>NTE</w:t>
        </w:r>
      </w:ins>
      <w:r w:rsidRPr="00601123">
        <w:t xml:space="preserve">:      </w:t>
      </w:r>
      <w:r w:rsidRPr="00601123">
        <w:cr/>
      </w:r>
    </w:p>
    <w:p w14:paraId="6B5C3068" w14:textId="1FF0A6F7" w:rsidR="00A070B6" w:rsidRDefault="00A070B6" w:rsidP="00A070B6">
      <w:r w:rsidRPr="00463411">
        <w:rPr>
          <w:highlight w:val="yellow"/>
        </w:rPr>
        <w:t>_data______________________________________</w:t>
      </w:r>
    </w:p>
    <w:p w14:paraId="4AB9FDBE" w14:textId="77777777" w:rsidR="00A070B6" w:rsidRDefault="00A070B6" w:rsidP="00A070B6"/>
    <w:p w14:paraId="5C483485" w14:textId="77777777" w:rsidR="00A070B6" w:rsidRDefault="00A070B6" w:rsidP="00A070B6"/>
    <w:p w14:paraId="5913ABA1" w14:textId="77777777" w:rsidR="00A070B6" w:rsidRPr="00601123" w:rsidRDefault="00A070B6" w:rsidP="00A070B6">
      <w:pPr>
        <w:jc w:val="left"/>
      </w:pPr>
      <w:r w:rsidRPr="00601123">
        <w:t>______________________________________</w:t>
      </w:r>
    </w:p>
    <w:p w14:paraId="03AB69BE" w14:textId="62AC2D1B" w:rsidR="000A5E54" w:rsidRDefault="000A5E54" w:rsidP="00A070B6">
      <w:pPr>
        <w:ind w:right="5103"/>
      </w:pPr>
    </w:p>
    <w:p w14:paraId="62044A74" w14:textId="77777777" w:rsidR="000A5E54" w:rsidRDefault="000A5E54" w:rsidP="000A5E54"/>
    <w:p w14:paraId="59A93954" w14:textId="77777777" w:rsidR="000A5E54" w:rsidRPr="00601123" w:rsidRDefault="000A5E54" w:rsidP="000A5E54"/>
    <w:p w14:paraId="6E3089D0" w14:textId="6BA975C6" w:rsidR="003055DD" w:rsidRPr="002217E0" w:rsidRDefault="003055DD" w:rsidP="005C202B"/>
    <w:sectPr w:rsidR="003055DD" w:rsidRPr="002217E0" w:rsidSect="00A070B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044" w:right="1134" w:bottom="1134" w:left="1134" w:header="565"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64D6A"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r>
        <w:separator/>
      </w:r>
    </w:p>
    <w:p w14:paraId="48B4A503"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p>
  </w:endnote>
  <w:endnote w:type="continuationSeparator" w:id="0">
    <w:p w14:paraId="780A7896"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r>
        <w:continuationSeparator/>
      </w:r>
    </w:p>
    <w:p w14:paraId="44C10223"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p>
  </w:endnote>
  <w:endnote w:type="continuationNotice" w:id="1">
    <w:p w14:paraId="3008299A" w14:textId="77777777" w:rsidR="00B008EC" w:rsidRDefault="00B008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otham Rounded Medium">
    <w:altName w:val="Calibri"/>
    <w:panose1 w:val="020B0604020202020204"/>
    <w:charset w:val="00"/>
    <w:family w:val="auto"/>
    <w:pitch w:val="variable"/>
    <w:sig w:usb0="A000007F" w:usb1="4000004A" w:usb2="00000000" w:usb3="00000000" w:csb0="0000000B"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Titoli)">
    <w:altName w:val="Calibri"/>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3213E" w14:textId="77777777" w:rsidR="005C202B" w:rsidRDefault="005C202B" w:rsidP="00BC27E9">
    <w:pPr>
      <w:pStyle w:val="Pidipagina"/>
      <w:pBdr>
        <w:top w:val="none" w:sz="0" w:space="0" w:color="auto"/>
        <w:left w:val="none" w:sz="0" w:space="0" w:color="auto"/>
        <w:bottom w:val="none" w:sz="0" w:space="0" w:color="auto"/>
        <w:right w:val="none" w:sz="0" w:space="0" w:color="auto"/>
        <w:between w:val="none" w:sz="0" w:space="0" w:color="auto"/>
      </w:pBdr>
    </w:pPr>
  </w:p>
  <w:p w14:paraId="70D127C1" w14:textId="77777777" w:rsidR="009B40D4" w:rsidRDefault="009B40D4" w:rsidP="00BC27E9">
    <w:pPr>
      <w:pBdr>
        <w:top w:val="none" w:sz="0" w:space="0" w:color="auto"/>
        <w:left w:val="none" w:sz="0" w:space="0" w:color="auto"/>
        <w:bottom w:val="none" w:sz="0" w:space="0" w:color="auto"/>
        <w:right w:val="none" w:sz="0" w:space="0" w:color="auto"/>
        <w:between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9B7A" w14:textId="77777777" w:rsidR="00F4775F" w:rsidRDefault="00F4775F" w:rsidP="00BC27E9">
    <w:pPr>
      <w:pStyle w:val="Pidipagina"/>
      <w:pBdr>
        <w:top w:val="none" w:sz="0" w:space="0" w:color="auto"/>
        <w:left w:val="none" w:sz="0" w:space="0" w:color="auto"/>
        <w:bottom w:val="none" w:sz="0" w:space="0" w:color="auto"/>
        <w:right w:val="none" w:sz="0" w:space="0" w:color="auto"/>
        <w:between w:val="none" w:sz="0" w:space="0" w:color="auto"/>
      </w:pBdr>
    </w:pPr>
  </w:p>
  <w:p w14:paraId="0322446E" w14:textId="1A3F0769" w:rsidR="009E6ADB" w:rsidRDefault="00F4775F" w:rsidP="00BC27E9">
    <w:pPr>
      <w:pStyle w:val="Pidipagina"/>
      <w:pBdr>
        <w:top w:val="single" w:sz="4" w:space="1" w:color="auto"/>
      </w:pBdr>
      <w:tabs>
        <w:tab w:val="right" w:pos="9639"/>
      </w:tabs>
    </w:pPr>
    <w:r w:rsidRPr="00690C03">
      <w:t>Bando</w:t>
    </w:r>
    <w:r>
      <w:t xml:space="preserve"> </w:t>
    </w:r>
    <w:r w:rsidRPr="00690C03">
      <w:t xml:space="preserve">Selezione Progetti </w:t>
    </w:r>
    <w:r>
      <w:t>IRISS</w:t>
    </w:r>
    <w:r>
      <w:tab/>
    </w:r>
    <w:r w:rsidRPr="00690C03">
      <w:t xml:space="preserve">Pagina </w:t>
    </w:r>
    <w:r w:rsidRPr="00690C03">
      <w:fldChar w:fldCharType="begin"/>
    </w:r>
    <w:r w:rsidRPr="00690C03">
      <w:instrText>PAGE  \* Arabic  \* MERGEFORMAT</w:instrText>
    </w:r>
    <w:r w:rsidRPr="00690C03">
      <w:fldChar w:fldCharType="separate"/>
    </w:r>
    <w:r>
      <w:t>1</w:t>
    </w:r>
    <w:r w:rsidRPr="00690C03">
      <w:fldChar w:fldCharType="end"/>
    </w:r>
    <w:r w:rsidRPr="00690C03">
      <w:t xml:space="preserve"> di </w:t>
    </w:r>
    <w:r w:rsidR="002543AB">
      <w:fldChar w:fldCharType="begin"/>
    </w:r>
    <w:r w:rsidR="002543AB">
      <w:instrText>NUMPAGES  \* Arabic  \* MERGEFORMAT</w:instrText>
    </w:r>
    <w:r w:rsidR="002543AB">
      <w:fldChar w:fldCharType="separate"/>
    </w:r>
    <w:r>
      <w:t>9</w:t>
    </w:r>
    <w:r w:rsidR="002543A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E1A88" w14:textId="4F3A665E" w:rsidR="009B40D4" w:rsidRDefault="0081438A" w:rsidP="005C202B">
    <w:pPr>
      <w:pStyle w:val="Pidipagina"/>
      <w:pBdr>
        <w:top w:val="single" w:sz="4" w:space="1" w:color="auto"/>
      </w:pBdr>
      <w:tabs>
        <w:tab w:val="right" w:pos="9639"/>
      </w:tabs>
    </w:pPr>
    <w:r w:rsidRPr="00690C03">
      <w:t>Bando</w:t>
    </w:r>
    <w:r>
      <w:t xml:space="preserve"> </w:t>
    </w:r>
    <w:r w:rsidRPr="00690C03">
      <w:t xml:space="preserve">Selezione Progetti </w:t>
    </w:r>
    <w:r>
      <w:t>IRISS</w:t>
    </w:r>
    <w:r>
      <w:tab/>
    </w:r>
    <w:r w:rsidRPr="00690C03">
      <w:t xml:space="preserve">Pagina </w:t>
    </w:r>
    <w:r w:rsidRPr="00690C03">
      <w:fldChar w:fldCharType="begin"/>
    </w:r>
    <w:r w:rsidRPr="00690C03">
      <w:instrText>PAGE  \* Arabic  \* MERGEFORMAT</w:instrText>
    </w:r>
    <w:r w:rsidRPr="00690C03">
      <w:fldChar w:fldCharType="separate"/>
    </w:r>
    <w:r>
      <w:t>2</w:t>
    </w:r>
    <w:r w:rsidRPr="00690C03">
      <w:fldChar w:fldCharType="end"/>
    </w:r>
    <w:r w:rsidRPr="00690C03">
      <w:t xml:space="preserve"> di </w:t>
    </w:r>
    <w:r w:rsidR="002543AB">
      <w:fldChar w:fldCharType="begin"/>
    </w:r>
    <w:r w:rsidR="002543AB">
      <w:instrText>NUMPAGES  \* Arabic  \* MERGEFORMAT</w:instrText>
    </w:r>
    <w:r w:rsidR="002543AB">
      <w:fldChar w:fldCharType="separate"/>
    </w:r>
    <w:r>
      <w:t>8</w:t>
    </w:r>
    <w:r w:rsidR="002543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0487C"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r>
        <w:separator/>
      </w:r>
    </w:p>
    <w:p w14:paraId="026983B5"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p>
  </w:footnote>
  <w:footnote w:type="continuationSeparator" w:id="0">
    <w:p w14:paraId="6B14B818"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r>
        <w:continuationSeparator/>
      </w:r>
    </w:p>
    <w:p w14:paraId="14E76922" w14:textId="77777777" w:rsidR="00B008EC" w:rsidRDefault="00B008EC" w:rsidP="00BC27E9">
      <w:pPr>
        <w:pBdr>
          <w:top w:val="none" w:sz="0" w:space="0" w:color="auto"/>
          <w:left w:val="none" w:sz="0" w:space="0" w:color="auto"/>
          <w:bottom w:val="none" w:sz="0" w:space="0" w:color="auto"/>
          <w:right w:val="none" w:sz="0" w:space="0" w:color="auto"/>
          <w:between w:val="none" w:sz="0" w:space="0" w:color="auto"/>
        </w:pBdr>
      </w:pPr>
    </w:p>
  </w:footnote>
  <w:footnote w:type="continuationNotice" w:id="1">
    <w:p w14:paraId="04F4B0A2" w14:textId="77777777" w:rsidR="00B008EC" w:rsidRDefault="00B008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FED81" w14:textId="77777777" w:rsidR="003055DD" w:rsidRDefault="003055DD" w:rsidP="00BC27E9">
    <w:pPr>
      <w:pBdr>
        <w:top w:val="none" w:sz="0" w:space="0" w:color="auto"/>
        <w:left w:val="none" w:sz="0" w:space="0" w:color="auto"/>
        <w:bottom w:val="none" w:sz="0" w:space="0" w:color="auto"/>
        <w:right w:val="none" w:sz="0" w:space="0" w:color="auto"/>
        <w:between w:val="none" w:sz="0" w:space="0" w:color="auto"/>
      </w:pBdr>
    </w:pPr>
  </w:p>
  <w:p w14:paraId="4CDCA877" w14:textId="77777777" w:rsidR="009B40D4" w:rsidRDefault="009B40D4" w:rsidP="00BC27E9">
    <w:pPr>
      <w:pBdr>
        <w:top w:val="none" w:sz="0" w:space="0" w:color="auto"/>
        <w:left w:val="none" w:sz="0" w:space="0" w:color="auto"/>
        <w:bottom w:val="none" w:sz="0" w:space="0" w:color="auto"/>
        <w:right w:val="none" w:sz="0" w:space="0" w:color="auto"/>
        <w:between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39DCA" w14:textId="60ABF841" w:rsidR="009B40D4" w:rsidRDefault="00B5471D" w:rsidP="00BC27E9">
    <w:pPr>
      <w:pBdr>
        <w:top w:val="none" w:sz="0" w:space="0" w:color="auto"/>
        <w:left w:val="none" w:sz="0" w:space="0" w:color="auto"/>
        <w:bottom w:val="none" w:sz="0" w:space="0" w:color="auto"/>
        <w:right w:val="none" w:sz="0" w:space="0" w:color="auto"/>
        <w:between w:val="none" w:sz="0" w:space="0" w:color="auto"/>
      </w:pBdr>
      <w:rPr>
        <w:lang w:val="en-US"/>
      </w:rPr>
    </w:pPr>
    <w:r w:rsidRPr="00690C03">
      <w:rPr>
        <w:noProof/>
      </w:rPr>
      <w:drawing>
        <wp:inline distT="0" distB="0" distL="0" distR="0" wp14:anchorId="282CF8E5" wp14:editId="60552AE7">
          <wp:extent cx="1165860" cy="39751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MACT_logo.png"/>
                  <pic:cNvPicPr/>
                </pic:nvPicPr>
                <pic:blipFill>
                  <a:blip r:embed="rId1">
                    <a:extLst>
                      <a:ext uri="{28A0092B-C50C-407E-A947-70E740481C1C}">
                        <a14:useLocalDpi xmlns:a14="http://schemas.microsoft.com/office/drawing/2010/main" val="0"/>
                      </a:ext>
                    </a:extLst>
                  </a:blip>
                  <a:stretch>
                    <a:fillRect/>
                  </a:stretch>
                </pic:blipFill>
                <pic:spPr>
                  <a:xfrm>
                    <a:off x="0" y="0"/>
                    <a:ext cx="1165860" cy="397510"/>
                  </a:xfrm>
                  <a:prstGeom prst="rect">
                    <a:avLst/>
                  </a:prstGeom>
                </pic:spPr>
              </pic:pic>
            </a:graphicData>
          </a:graphic>
        </wp:inline>
      </w:drawing>
    </w:r>
  </w:p>
  <w:p w14:paraId="405FB021" w14:textId="77777777" w:rsidR="00BC27E9" w:rsidRPr="00BC27E9" w:rsidRDefault="00BC27E9" w:rsidP="00BC27E9">
    <w:pPr>
      <w:pBdr>
        <w:top w:val="none" w:sz="0" w:space="0" w:color="auto"/>
        <w:left w:val="none" w:sz="0" w:space="0" w:color="auto"/>
        <w:bottom w:val="single" w:sz="4" w:space="1" w:color="auto"/>
        <w:right w:val="none" w:sz="0" w:space="0" w:color="auto"/>
        <w:between w:val="none" w:sz="0" w:space="0" w:color="auto"/>
      </w:pBdr>
      <w:rPr>
        <w:sz w:val="8"/>
        <w:szCs w:val="8"/>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4C390" w14:textId="77777777" w:rsidR="00B5471D" w:rsidRPr="005C202B" w:rsidRDefault="00B5471D" w:rsidP="00BC27E9">
    <w:pPr>
      <w:pStyle w:val="Pidipagina"/>
      <w:pBdr>
        <w:bottom w:val="single" w:sz="4" w:space="1" w:color="auto"/>
      </w:pBdr>
      <w:jc w:val="right"/>
    </w:pPr>
    <w:r w:rsidRPr="005C202B">
      <w:drawing>
        <wp:anchor distT="0" distB="0" distL="114300" distR="114300" simplePos="0" relativeHeight="251648000" behindDoc="0" locked="0" layoutInCell="1" allowOverlap="1" wp14:anchorId="4DD0E977" wp14:editId="2F16C86A">
          <wp:simplePos x="0" y="0"/>
          <wp:positionH relativeFrom="column">
            <wp:posOffset>0</wp:posOffset>
          </wp:positionH>
          <wp:positionV relativeFrom="paragraph">
            <wp:posOffset>-18415</wp:posOffset>
          </wp:positionV>
          <wp:extent cx="1456690" cy="49530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MACT_logo.png"/>
                  <pic:cNvPicPr/>
                </pic:nvPicPr>
                <pic:blipFill>
                  <a:blip r:embed="rId1">
                    <a:extLst>
                      <a:ext uri="{28A0092B-C50C-407E-A947-70E740481C1C}">
                        <a14:useLocalDpi xmlns:a14="http://schemas.microsoft.com/office/drawing/2010/main" val="0"/>
                      </a:ext>
                    </a:extLst>
                  </a:blip>
                  <a:stretch>
                    <a:fillRect/>
                  </a:stretch>
                </pic:blipFill>
                <pic:spPr>
                  <a:xfrm>
                    <a:off x="0" y="0"/>
                    <a:ext cx="1456690" cy="495300"/>
                  </a:xfrm>
                  <a:prstGeom prst="rect">
                    <a:avLst/>
                  </a:prstGeom>
                </pic:spPr>
              </pic:pic>
            </a:graphicData>
          </a:graphic>
          <wp14:sizeRelH relativeFrom="page">
            <wp14:pctWidth>0</wp14:pctWidth>
          </wp14:sizeRelH>
          <wp14:sizeRelV relativeFrom="page">
            <wp14:pctHeight>0</wp14:pctHeight>
          </wp14:sizeRelV>
        </wp:anchor>
      </w:drawing>
    </w:r>
    <w:r w:rsidRPr="005C202B">
      <w:ptab w:relativeTo="margin" w:alignment="right" w:leader="none"/>
    </w:r>
    <w:r w:rsidRPr="005C202B">
      <w:t>SMACT Società Consortile per Azioni</w:t>
    </w:r>
  </w:p>
  <w:p w14:paraId="157F453B" w14:textId="77777777" w:rsidR="00B5471D" w:rsidRPr="005C202B" w:rsidRDefault="00B5471D" w:rsidP="00BC27E9">
    <w:pPr>
      <w:pStyle w:val="Pidipagina"/>
      <w:pBdr>
        <w:bottom w:val="single" w:sz="4" w:space="1" w:color="auto"/>
      </w:pBdr>
      <w:jc w:val="right"/>
    </w:pPr>
    <w:r w:rsidRPr="005C202B">
      <w:t>Fondamenta San Giobbe, Cannaregio 873, 30121, Venezia</w:t>
    </w:r>
  </w:p>
  <w:p w14:paraId="4E8F9AB6" w14:textId="77777777" w:rsidR="00B5471D" w:rsidRPr="005C202B" w:rsidRDefault="00B5471D" w:rsidP="00BC27E9">
    <w:pPr>
      <w:pStyle w:val="Pidipagina"/>
      <w:pBdr>
        <w:bottom w:val="single" w:sz="4" w:space="1" w:color="auto"/>
      </w:pBdr>
      <w:jc w:val="right"/>
    </w:pPr>
    <w:r w:rsidRPr="005C202B">
      <w:t>CF/P.Iva 04516580273 – Cap.Soc. Euro 100.000,00 i.v.</w:t>
    </w:r>
  </w:p>
  <w:p w14:paraId="762F0D62" w14:textId="44B13F7D" w:rsidR="00B5471D" w:rsidRPr="00C524EF" w:rsidRDefault="00B5471D" w:rsidP="00BC27E9">
    <w:pPr>
      <w:pStyle w:val="Pidipagina"/>
      <w:pBdr>
        <w:bottom w:val="single" w:sz="4" w:space="1" w:color="auto"/>
      </w:pBdr>
      <w:jc w:val="right"/>
      <w:rPr>
        <w:rStyle w:val="Collegamentoipertestuale"/>
        <w:color w:val="auto"/>
        <w:u w:val="none"/>
        <w:lang w:val="en-US"/>
      </w:rPr>
    </w:pPr>
    <w:r w:rsidRPr="005C202B">
      <w:t xml:space="preserve"> </w:t>
    </w:r>
    <w:r w:rsidRPr="00C524EF">
      <w:rPr>
        <w:lang w:val="en-US"/>
      </w:rPr>
      <w:t xml:space="preserve">Email: </w:t>
    </w:r>
    <w:hyperlink r:id="rId2" w:history="1">
      <w:r w:rsidRPr="00C524EF">
        <w:rPr>
          <w:rStyle w:val="Collegamentoipertestuale"/>
          <w:color w:val="auto"/>
          <w:u w:val="none"/>
          <w:lang w:val="en-US"/>
        </w:rPr>
        <w:t>info@smactcc.it</w:t>
      </w:r>
    </w:hyperlink>
    <w:r w:rsidRPr="00C524EF">
      <w:rPr>
        <w:lang w:val="en-US"/>
      </w:rPr>
      <w:t xml:space="preserve"> - PEC: </w:t>
    </w:r>
    <w:hyperlink r:id="rId3" w:history="1">
      <w:r w:rsidRPr="00C524EF">
        <w:rPr>
          <w:rStyle w:val="Collegamentoipertestuale"/>
          <w:color w:val="auto"/>
          <w:u w:val="none"/>
          <w:lang w:val="en-US"/>
        </w:rPr>
        <w:t>smact.competencecenter@legalmail.it</w:t>
      </w:r>
    </w:hyperlink>
  </w:p>
  <w:p w14:paraId="74F330E5" w14:textId="77777777" w:rsidR="009B40D4" w:rsidRPr="00C524EF" w:rsidRDefault="009B40D4" w:rsidP="00BC27E9">
    <w:pPr>
      <w:pStyle w:val="Pidipagina"/>
      <w:pBdr>
        <w:bottom w:val="single" w:sz="4" w:space="1" w:color="auto"/>
      </w:pBd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60FCE"/>
    <w:multiLevelType w:val="hybridMultilevel"/>
    <w:tmpl w:val="2216EB04"/>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E92C80"/>
    <w:multiLevelType w:val="multilevel"/>
    <w:tmpl w:val="65FAADAA"/>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6DC7C4D"/>
    <w:multiLevelType w:val="hybridMultilevel"/>
    <w:tmpl w:val="E82A2BC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8E34D77"/>
    <w:multiLevelType w:val="hybridMultilevel"/>
    <w:tmpl w:val="C0FACDA4"/>
    <w:lvl w:ilvl="0" w:tplc="B9EC00FE">
      <w:start w:val="1"/>
      <w:numFmt w:val="decimal"/>
      <w:pStyle w:val="Articolo"/>
      <w:lvlText w:val="Art %1"/>
      <w:lvlJc w:val="left"/>
      <w:pPr>
        <w:tabs>
          <w:tab w:val="num" w:pos="720"/>
        </w:tabs>
        <w:ind w:left="720" w:hanging="720"/>
      </w:pPr>
      <w:rPr>
        <w:rFonts w:hint="default"/>
      </w:rPr>
    </w:lvl>
    <w:lvl w:ilvl="1" w:tplc="BA88871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E64185"/>
    <w:multiLevelType w:val="hybridMultilevel"/>
    <w:tmpl w:val="B4BE924C"/>
    <w:lvl w:ilvl="0" w:tplc="0410001B">
      <w:start w:val="1"/>
      <w:numFmt w:val="lowerRoman"/>
      <w:lvlText w:val="%1."/>
      <w:lvlJc w:val="right"/>
      <w:pPr>
        <w:ind w:left="720" w:hanging="360"/>
      </w:pPr>
    </w:lvl>
    <w:lvl w:ilvl="1" w:tplc="04100019">
      <w:start w:val="1"/>
      <w:numFmt w:val="lowerLetter"/>
      <w:lvlText w:val="%2."/>
      <w:lvlJc w:val="left"/>
      <w:pPr>
        <w:ind w:left="23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DDB71AB"/>
    <w:multiLevelType w:val="hybridMultilevel"/>
    <w:tmpl w:val="115C761E"/>
    <w:lvl w:ilvl="0" w:tplc="04100017">
      <w:start w:val="1"/>
      <w:numFmt w:val="lowerLetter"/>
      <w:lvlText w:val="%1)"/>
      <w:lvlJc w:val="left"/>
      <w:pPr>
        <w:ind w:left="720" w:hanging="360"/>
      </w:pPr>
    </w:lvl>
    <w:lvl w:ilvl="1" w:tplc="04100019" w:tentative="1">
      <w:start w:val="1"/>
      <w:numFmt w:val="lowerLetter"/>
      <w:pStyle w:val="ArticoloComma"/>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A27BAE"/>
    <w:multiLevelType w:val="hybridMultilevel"/>
    <w:tmpl w:val="2FF895C8"/>
    <w:lvl w:ilvl="0" w:tplc="0410001B">
      <w:start w:val="1"/>
      <w:numFmt w:val="lowerRoman"/>
      <w:lvlText w:val="%1."/>
      <w:lvlJc w:val="righ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AD2177"/>
    <w:multiLevelType w:val="hybridMultilevel"/>
    <w:tmpl w:val="3112E3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0F610B9"/>
    <w:multiLevelType w:val="hybridMultilevel"/>
    <w:tmpl w:val="81262644"/>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4B95663"/>
    <w:multiLevelType w:val="hybridMultilevel"/>
    <w:tmpl w:val="9B069C4A"/>
    <w:lvl w:ilvl="0" w:tplc="C24C5A7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3328AB"/>
    <w:multiLevelType w:val="hybridMultilevel"/>
    <w:tmpl w:val="BF907EC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951194F"/>
    <w:multiLevelType w:val="hybridMultilevel"/>
    <w:tmpl w:val="3C921FB2"/>
    <w:lvl w:ilvl="0" w:tplc="80D631A8">
      <w:start w:val="1"/>
      <w:numFmt w:val="bullet"/>
      <w:lvlText w:val=""/>
      <w:lvlJc w:val="left"/>
      <w:pPr>
        <w:ind w:left="720" w:hanging="360"/>
      </w:pPr>
      <w:rPr>
        <w:rFonts w:ascii="Century Gothic" w:hAnsi="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C90B5D"/>
    <w:multiLevelType w:val="hybridMultilevel"/>
    <w:tmpl w:val="540EF1B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3485D34"/>
    <w:multiLevelType w:val="hybridMultilevel"/>
    <w:tmpl w:val="95729FD6"/>
    <w:lvl w:ilvl="0" w:tplc="D1461C78">
      <w:start w:val="2"/>
      <w:numFmt w:val="bullet"/>
      <w:lvlText w:val="-"/>
      <w:lvlJc w:val="left"/>
      <w:pPr>
        <w:ind w:left="1080" w:hanging="720"/>
      </w:pPr>
      <w:rPr>
        <w:rFonts w:ascii="Calibri" w:eastAsia="Arial" w:hAnsi="Calibri"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8A01E2"/>
    <w:multiLevelType w:val="hybridMultilevel"/>
    <w:tmpl w:val="C7E67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5D40EA"/>
    <w:multiLevelType w:val="hybridMultilevel"/>
    <w:tmpl w:val="0072629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8D33C9"/>
    <w:multiLevelType w:val="hybridMultilevel"/>
    <w:tmpl w:val="1BC828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434704F"/>
    <w:multiLevelType w:val="hybridMultilevel"/>
    <w:tmpl w:val="C972BF82"/>
    <w:lvl w:ilvl="0" w:tplc="0410001B">
      <w:start w:val="1"/>
      <w:numFmt w:val="lowerRoman"/>
      <w:lvlText w:val="%1."/>
      <w:lvlJc w:val="right"/>
      <w:pPr>
        <w:ind w:left="720" w:hanging="360"/>
      </w:pPr>
    </w:lvl>
    <w:lvl w:ilvl="1" w:tplc="0410001B">
      <w:start w:val="1"/>
      <w:numFmt w:val="lowerRoman"/>
      <w:lvlText w:val="%2."/>
      <w:lvlJc w:val="right"/>
      <w:pPr>
        <w:ind w:left="23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D109D2"/>
    <w:multiLevelType w:val="multilevel"/>
    <w:tmpl w:val="F4446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70430D74"/>
    <w:multiLevelType w:val="hybridMultilevel"/>
    <w:tmpl w:val="B26EA332"/>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B15EE0"/>
    <w:multiLevelType w:val="multilevel"/>
    <w:tmpl w:val="DE10BF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F5946CB"/>
    <w:multiLevelType w:val="hybridMultilevel"/>
    <w:tmpl w:val="1CAEC19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1">
      <w:start w:val="1"/>
      <w:numFmt w:val="decimal"/>
      <w:lvlText w:val="%3)"/>
      <w:lvlJc w:val="left"/>
      <w:pPr>
        <w:ind w:left="2340" w:hanging="36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20"/>
  </w:num>
  <w:num w:numId="3">
    <w:abstractNumId w:val="3"/>
  </w:num>
  <w:num w:numId="4">
    <w:abstractNumId w:val="3"/>
  </w:num>
  <w:num w:numId="5">
    <w:abstractNumId w:val="5"/>
  </w:num>
  <w:num w:numId="6">
    <w:abstractNumId w:val="16"/>
  </w:num>
  <w:num w:numId="7">
    <w:abstractNumId w:val="3"/>
  </w:num>
  <w:num w:numId="8">
    <w:abstractNumId w:val="3"/>
  </w:num>
  <w:num w:numId="9">
    <w:abstractNumId w:val="15"/>
  </w:num>
  <w:num w:numId="10">
    <w:abstractNumId w:val="8"/>
  </w:num>
  <w:num w:numId="11">
    <w:abstractNumId w:val="3"/>
  </w:num>
  <w:num w:numId="12">
    <w:abstractNumId w:val="3"/>
  </w:num>
  <w:num w:numId="13">
    <w:abstractNumId w:val="10"/>
  </w:num>
  <w:num w:numId="14">
    <w:abstractNumId w:val="21"/>
  </w:num>
  <w:num w:numId="15">
    <w:abstractNumId w:val="19"/>
  </w:num>
  <w:num w:numId="16">
    <w:abstractNumId w:val="6"/>
  </w:num>
  <w:num w:numId="17">
    <w:abstractNumId w:val="17"/>
  </w:num>
  <w:num w:numId="18">
    <w:abstractNumId w:val="4"/>
  </w:num>
  <w:num w:numId="19">
    <w:abstractNumId w:val="3"/>
  </w:num>
  <w:num w:numId="20">
    <w:abstractNumId w:val="3"/>
  </w:num>
  <w:num w:numId="21">
    <w:abstractNumId w:val="3"/>
  </w:num>
  <w:num w:numId="22">
    <w:abstractNumId w:val="3"/>
  </w:num>
  <w:num w:numId="23">
    <w:abstractNumId w:val="9"/>
  </w:num>
  <w:num w:numId="24">
    <w:abstractNumId w:val="1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2"/>
  </w:num>
  <w:num w:numId="38">
    <w:abstractNumId w:val="0"/>
  </w:num>
  <w:num w:numId="39">
    <w:abstractNumId w:val="3"/>
  </w:num>
  <w:num w:numId="40">
    <w:abstractNumId w:val="3"/>
  </w:num>
  <w:num w:numId="41">
    <w:abstractNumId w:val="11"/>
  </w:num>
  <w:num w:numId="42">
    <w:abstractNumId w:val="1"/>
  </w:num>
  <w:num w:numId="43">
    <w:abstractNumId w:val="14"/>
  </w:num>
  <w:num w:numId="44">
    <w:abstractNumId w:val="12"/>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removePersonalInformation/>
  <w:removeDateAndTime/>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5DD"/>
    <w:rsid w:val="0001081D"/>
    <w:rsid w:val="00020736"/>
    <w:rsid w:val="00022C72"/>
    <w:rsid w:val="00074E11"/>
    <w:rsid w:val="000A5E54"/>
    <w:rsid w:val="000B5D31"/>
    <w:rsid w:val="000C6B20"/>
    <w:rsid w:val="000F079E"/>
    <w:rsid w:val="00116C35"/>
    <w:rsid w:val="0012515B"/>
    <w:rsid w:val="0015242D"/>
    <w:rsid w:val="00152DDB"/>
    <w:rsid w:val="00153DA7"/>
    <w:rsid w:val="00157137"/>
    <w:rsid w:val="00196792"/>
    <w:rsid w:val="001A1650"/>
    <w:rsid w:val="001A5FA7"/>
    <w:rsid w:val="001B33D5"/>
    <w:rsid w:val="001D04ED"/>
    <w:rsid w:val="001E3796"/>
    <w:rsid w:val="002050B6"/>
    <w:rsid w:val="00213537"/>
    <w:rsid w:val="002217E0"/>
    <w:rsid w:val="00221C33"/>
    <w:rsid w:val="0025381E"/>
    <w:rsid w:val="002543AB"/>
    <w:rsid w:val="002A7D88"/>
    <w:rsid w:val="002C2F0C"/>
    <w:rsid w:val="002D0837"/>
    <w:rsid w:val="002E7E70"/>
    <w:rsid w:val="002F3C75"/>
    <w:rsid w:val="003055DD"/>
    <w:rsid w:val="00324FC0"/>
    <w:rsid w:val="00362C55"/>
    <w:rsid w:val="0037272B"/>
    <w:rsid w:val="00382202"/>
    <w:rsid w:val="003A6DFA"/>
    <w:rsid w:val="003B4D00"/>
    <w:rsid w:val="003E7098"/>
    <w:rsid w:val="003E7650"/>
    <w:rsid w:val="0040212A"/>
    <w:rsid w:val="00422506"/>
    <w:rsid w:val="004323CA"/>
    <w:rsid w:val="0043296A"/>
    <w:rsid w:val="004949D9"/>
    <w:rsid w:val="004A579F"/>
    <w:rsid w:val="004D177D"/>
    <w:rsid w:val="004E2165"/>
    <w:rsid w:val="004E622C"/>
    <w:rsid w:val="004F682C"/>
    <w:rsid w:val="0050467D"/>
    <w:rsid w:val="005160E1"/>
    <w:rsid w:val="0052284C"/>
    <w:rsid w:val="00553081"/>
    <w:rsid w:val="00573D51"/>
    <w:rsid w:val="005878E9"/>
    <w:rsid w:val="0059212B"/>
    <w:rsid w:val="005959FA"/>
    <w:rsid w:val="005A2077"/>
    <w:rsid w:val="005B57DD"/>
    <w:rsid w:val="005C202B"/>
    <w:rsid w:val="005D404D"/>
    <w:rsid w:val="005E3D05"/>
    <w:rsid w:val="00606EA1"/>
    <w:rsid w:val="00621217"/>
    <w:rsid w:val="00647A7A"/>
    <w:rsid w:val="006553D5"/>
    <w:rsid w:val="00690C03"/>
    <w:rsid w:val="00711F94"/>
    <w:rsid w:val="00717372"/>
    <w:rsid w:val="00730B12"/>
    <w:rsid w:val="00735F58"/>
    <w:rsid w:val="00745928"/>
    <w:rsid w:val="00752F46"/>
    <w:rsid w:val="00765E8A"/>
    <w:rsid w:val="00793C07"/>
    <w:rsid w:val="007B10B8"/>
    <w:rsid w:val="007E15B7"/>
    <w:rsid w:val="00805141"/>
    <w:rsid w:val="00810C7E"/>
    <w:rsid w:val="0081438A"/>
    <w:rsid w:val="00837A1E"/>
    <w:rsid w:val="00867069"/>
    <w:rsid w:val="00895A0C"/>
    <w:rsid w:val="008A2294"/>
    <w:rsid w:val="008C7F39"/>
    <w:rsid w:val="008E4C81"/>
    <w:rsid w:val="009067A8"/>
    <w:rsid w:val="00954B9D"/>
    <w:rsid w:val="009669FC"/>
    <w:rsid w:val="009B40D4"/>
    <w:rsid w:val="009C34E7"/>
    <w:rsid w:val="009E6ADB"/>
    <w:rsid w:val="00A00E1D"/>
    <w:rsid w:val="00A070B6"/>
    <w:rsid w:val="00A26958"/>
    <w:rsid w:val="00A37CAB"/>
    <w:rsid w:val="00A416C2"/>
    <w:rsid w:val="00A42B43"/>
    <w:rsid w:val="00A45124"/>
    <w:rsid w:val="00A56CD8"/>
    <w:rsid w:val="00A60629"/>
    <w:rsid w:val="00A64F06"/>
    <w:rsid w:val="00A72A77"/>
    <w:rsid w:val="00A9359B"/>
    <w:rsid w:val="00AF7339"/>
    <w:rsid w:val="00B008EC"/>
    <w:rsid w:val="00B00D20"/>
    <w:rsid w:val="00B23423"/>
    <w:rsid w:val="00B46E9B"/>
    <w:rsid w:val="00B5471D"/>
    <w:rsid w:val="00B611B1"/>
    <w:rsid w:val="00B62EE0"/>
    <w:rsid w:val="00B6321C"/>
    <w:rsid w:val="00BC27E9"/>
    <w:rsid w:val="00C06147"/>
    <w:rsid w:val="00C209D5"/>
    <w:rsid w:val="00C20C4E"/>
    <w:rsid w:val="00C21093"/>
    <w:rsid w:val="00C27692"/>
    <w:rsid w:val="00C524EF"/>
    <w:rsid w:val="00C6467B"/>
    <w:rsid w:val="00C724CB"/>
    <w:rsid w:val="00C84DF4"/>
    <w:rsid w:val="00CD3D94"/>
    <w:rsid w:val="00CF070E"/>
    <w:rsid w:val="00CF35A8"/>
    <w:rsid w:val="00D42D97"/>
    <w:rsid w:val="00DC711E"/>
    <w:rsid w:val="00DE5674"/>
    <w:rsid w:val="00E0182C"/>
    <w:rsid w:val="00E131D9"/>
    <w:rsid w:val="00E14C19"/>
    <w:rsid w:val="00E54889"/>
    <w:rsid w:val="00E97BC3"/>
    <w:rsid w:val="00EA5A3C"/>
    <w:rsid w:val="00EC2056"/>
    <w:rsid w:val="00EF68FB"/>
    <w:rsid w:val="00F22583"/>
    <w:rsid w:val="00F27464"/>
    <w:rsid w:val="00F41705"/>
    <w:rsid w:val="00F4775F"/>
    <w:rsid w:val="00F60806"/>
    <w:rsid w:val="00F61A41"/>
    <w:rsid w:val="00F71332"/>
    <w:rsid w:val="00F93B4C"/>
    <w:rsid w:val="00FA3932"/>
    <w:rsid w:val="00FA4F7B"/>
    <w:rsid w:val="00FB5607"/>
    <w:rsid w:val="00FC3876"/>
    <w:rsid w:val="00FC4EE6"/>
    <w:rsid w:val="00FC67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D9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C202B"/>
    <w:pPr>
      <w:widowControl w:val="0"/>
      <w:pBdr>
        <w:top w:val="nil"/>
        <w:left w:val="nil"/>
        <w:bottom w:val="nil"/>
        <w:right w:val="nil"/>
        <w:between w:val="nil"/>
      </w:pBdr>
      <w:spacing w:after="120"/>
      <w:jc w:val="both"/>
    </w:pPr>
    <w:rPr>
      <w:rFonts w:ascii="Century Gothic" w:eastAsia="Gotham Rounded Medium" w:hAnsi="Century Gothic" w:cstheme="majorHAnsi"/>
      <w:sz w:val="20"/>
      <w:szCs w:val="20"/>
    </w:rPr>
  </w:style>
  <w:style w:type="paragraph" w:styleId="Titolo1">
    <w:name w:val="heading 1"/>
    <w:basedOn w:val="Normale"/>
    <w:next w:val="Normale"/>
    <w:qFormat/>
    <w:rsid w:val="00A26958"/>
    <w:pPr>
      <w:keepNext/>
      <w:widowControl/>
      <w:numPr>
        <w:numId w:val="42"/>
      </w:numPr>
      <w:pBdr>
        <w:top w:val="none" w:sz="0" w:space="0" w:color="auto"/>
        <w:left w:val="none" w:sz="0" w:space="0" w:color="auto"/>
        <w:bottom w:val="none" w:sz="0" w:space="0" w:color="auto"/>
        <w:right w:val="none" w:sz="0" w:space="0" w:color="auto"/>
        <w:between w:val="none" w:sz="0" w:space="0" w:color="auto"/>
      </w:pBdr>
      <w:spacing w:before="600" w:line="240" w:lineRule="auto"/>
      <w:outlineLvl w:val="0"/>
    </w:pPr>
    <w:rPr>
      <w:rFonts w:eastAsia="Trebuchet MS" w:cs="Trebuchet MS"/>
      <w:b/>
      <w:bCs/>
      <w:sz w:val="24"/>
      <w:szCs w:val="24"/>
    </w:rPr>
  </w:style>
  <w:style w:type="paragraph" w:styleId="Titolo2">
    <w:name w:val="heading 2"/>
    <w:basedOn w:val="Normale"/>
    <w:next w:val="Normale"/>
    <w:qFormat/>
    <w:rsid w:val="00D42D97"/>
    <w:pPr>
      <w:keepNext/>
      <w:keepLines/>
      <w:widowControl/>
      <w:numPr>
        <w:ilvl w:val="1"/>
        <w:numId w:val="42"/>
      </w:numPr>
      <w:pBdr>
        <w:top w:val="none" w:sz="0" w:space="0" w:color="auto"/>
        <w:left w:val="none" w:sz="0" w:space="0" w:color="auto"/>
        <w:bottom w:val="none" w:sz="0" w:space="0" w:color="auto"/>
        <w:right w:val="none" w:sz="0" w:space="0" w:color="auto"/>
        <w:between w:val="none" w:sz="0" w:space="0" w:color="auto"/>
      </w:pBdr>
      <w:spacing w:before="120" w:after="0" w:line="360" w:lineRule="auto"/>
      <w:outlineLvl w:val="1"/>
    </w:pPr>
    <w:rPr>
      <w:rFonts w:eastAsia="Trebuchet MS" w:cs="Trebuchet MS"/>
      <w:bCs/>
    </w:rPr>
  </w:style>
  <w:style w:type="paragraph" w:styleId="Titolo3">
    <w:name w:val="heading 3"/>
    <w:basedOn w:val="Normale"/>
    <w:next w:val="Normale"/>
    <w:qFormat/>
    <w:pPr>
      <w:keepNext/>
      <w:keepLines/>
      <w:spacing w:before="160"/>
      <w:outlineLvl w:val="2"/>
    </w:pPr>
    <w:rPr>
      <w:rFonts w:ascii="Trebuchet MS" w:eastAsia="Trebuchet MS" w:hAnsi="Trebuchet MS" w:cs="Trebuchet MS"/>
      <w:b/>
      <w:color w:val="666666"/>
      <w:szCs w:val="24"/>
    </w:rPr>
  </w:style>
  <w:style w:type="paragraph" w:styleId="Titolo4">
    <w:name w:val="heading 4"/>
    <w:aliases w:val="4 dash,d,3,Ref Heading 1,rh1,Heading sql,h4,First Subheading,Ref Heading 11,rh11,Heading sql1,H42,h41,First Subheading1,Ref Heading 12,rh12,Heading sql2,H43,h42,First Subheading2,Ref Heading 13,rh13,Heading sql3,H44,Ref Heading 14,rh14,H4,t4"/>
    <w:basedOn w:val="Normale"/>
    <w:next w:val="Normale"/>
    <w:qFormat/>
    <w:pPr>
      <w:keepNext/>
      <w:keepLines/>
      <w:spacing w:before="160"/>
      <w:outlineLvl w:val="3"/>
    </w:pPr>
    <w:rPr>
      <w:rFonts w:ascii="Trebuchet MS" w:eastAsia="Trebuchet MS" w:hAnsi="Trebuchet MS" w:cs="Trebuchet MS"/>
      <w:color w:val="666666"/>
      <w:u w:val="single"/>
    </w:rPr>
  </w:style>
  <w:style w:type="paragraph" w:styleId="Titolo5">
    <w:name w:val="heading 5"/>
    <w:basedOn w:val="Normale"/>
    <w:next w:val="Normale"/>
    <w:qFormat/>
    <w:pPr>
      <w:keepNext/>
      <w:keepLines/>
      <w:spacing w:before="160"/>
      <w:outlineLvl w:val="4"/>
    </w:pPr>
    <w:rPr>
      <w:rFonts w:ascii="Trebuchet MS" w:eastAsia="Trebuchet MS" w:hAnsi="Trebuchet MS" w:cs="Trebuchet MS"/>
      <w:color w:val="666666"/>
    </w:rPr>
  </w:style>
  <w:style w:type="paragraph" w:styleId="Titolo6">
    <w:name w:val="heading 6"/>
    <w:aliases w:val="ASAPHeading 6"/>
    <w:basedOn w:val="Normale"/>
    <w:next w:val="Normale"/>
    <w:qFormat/>
    <w:pPr>
      <w:keepNext/>
      <w:keepLines/>
      <w:spacing w:before="160"/>
      <w:outlineLvl w:val="5"/>
    </w:pPr>
    <w:rPr>
      <w:rFonts w:ascii="Trebuchet MS" w:eastAsia="Trebuchet MS" w:hAnsi="Trebuchet MS" w:cs="Trebuchet MS"/>
      <w:i/>
      <w:color w:val="666666"/>
    </w:rPr>
  </w:style>
  <w:style w:type="paragraph" w:styleId="Titolo7">
    <w:name w:val="heading 7"/>
    <w:aliases w:val="ASAPHeading 7"/>
    <w:basedOn w:val="Normale"/>
    <w:next w:val="Normale"/>
    <w:link w:val="Titolo7Carattere"/>
    <w:qFormat/>
    <w:rsid w:val="000A5E54"/>
    <w:pPr>
      <w:widowControl/>
      <w:pBdr>
        <w:top w:val="none" w:sz="0" w:space="0" w:color="auto"/>
        <w:left w:val="none" w:sz="0" w:space="0" w:color="auto"/>
        <w:bottom w:val="none" w:sz="0" w:space="0" w:color="auto"/>
        <w:right w:val="none" w:sz="0" w:space="0" w:color="auto"/>
        <w:between w:val="none" w:sz="0" w:space="0" w:color="auto"/>
      </w:pBdr>
      <w:spacing w:before="240" w:after="60" w:line="240" w:lineRule="auto"/>
      <w:ind w:left="1296" w:hanging="1296"/>
      <w:outlineLvl w:val="6"/>
    </w:pPr>
    <w:rPr>
      <w:rFonts w:ascii="Arial" w:eastAsia="Times New Roman" w:hAnsi="Arial" w:cs="Times New Roman"/>
      <w:lang w:val="it-IT"/>
    </w:rPr>
  </w:style>
  <w:style w:type="paragraph" w:styleId="Titolo8">
    <w:name w:val="heading 8"/>
    <w:aliases w:val="ASAPHeading 8"/>
    <w:basedOn w:val="Normale"/>
    <w:next w:val="Normale"/>
    <w:link w:val="Titolo8Carattere"/>
    <w:qFormat/>
    <w:rsid w:val="000A5E54"/>
    <w:pPr>
      <w:widowControl/>
      <w:pBdr>
        <w:top w:val="none" w:sz="0" w:space="0" w:color="auto"/>
        <w:left w:val="none" w:sz="0" w:space="0" w:color="auto"/>
        <w:bottom w:val="none" w:sz="0" w:space="0" w:color="auto"/>
        <w:right w:val="none" w:sz="0" w:space="0" w:color="auto"/>
        <w:between w:val="none" w:sz="0" w:space="0" w:color="auto"/>
      </w:pBdr>
      <w:spacing w:before="240" w:after="60" w:line="240" w:lineRule="auto"/>
      <w:ind w:left="1440" w:hanging="1440"/>
      <w:outlineLvl w:val="7"/>
    </w:pPr>
    <w:rPr>
      <w:rFonts w:ascii="Arial" w:eastAsia="Times New Roman" w:hAnsi="Arial" w:cs="Times New Roman"/>
      <w:i/>
      <w:lang w:val="it-IT"/>
    </w:rPr>
  </w:style>
  <w:style w:type="paragraph" w:styleId="Titolo9">
    <w:name w:val="heading 9"/>
    <w:aliases w:val="ASAPHeading 9"/>
    <w:basedOn w:val="Normale"/>
    <w:next w:val="Normale"/>
    <w:link w:val="Titolo9Carattere"/>
    <w:qFormat/>
    <w:rsid w:val="000A5E54"/>
    <w:pPr>
      <w:widowControl/>
      <w:pBdr>
        <w:top w:val="none" w:sz="0" w:space="0" w:color="auto"/>
        <w:left w:val="none" w:sz="0" w:space="0" w:color="auto"/>
        <w:bottom w:val="none" w:sz="0" w:space="0" w:color="auto"/>
        <w:right w:val="none" w:sz="0" w:space="0" w:color="auto"/>
        <w:between w:val="none" w:sz="0" w:space="0" w:color="auto"/>
      </w:pBdr>
      <w:spacing w:before="240" w:after="60" w:line="240" w:lineRule="auto"/>
      <w:ind w:left="1584" w:hanging="1584"/>
      <w:outlineLvl w:val="8"/>
    </w:pPr>
    <w:rPr>
      <w:rFonts w:ascii="Arial" w:eastAsia="Times New Roman" w:hAnsi="Arial" w:cs="Times New Roman"/>
      <w:b/>
      <w:i/>
      <w:sz w:val="1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pPr>
    <w:rPr>
      <w:rFonts w:ascii="Trebuchet MS" w:eastAsia="Trebuchet MS" w:hAnsi="Trebuchet MS" w:cs="Trebuchet MS"/>
      <w:sz w:val="42"/>
      <w:szCs w:val="42"/>
    </w:rPr>
  </w:style>
  <w:style w:type="paragraph" w:styleId="Sottotitolo">
    <w:name w:val="Subtitle"/>
    <w:basedOn w:val="Normale"/>
    <w:next w:val="Normale"/>
    <w:pPr>
      <w:keepNext/>
      <w:keepLines/>
      <w:spacing w:after="200"/>
    </w:pPr>
    <w:rPr>
      <w:rFonts w:ascii="Trebuchet MS" w:eastAsia="Trebuchet MS" w:hAnsi="Trebuchet MS" w:cs="Trebuchet MS"/>
      <w:i/>
      <w:color w:val="666666"/>
      <w:sz w:val="26"/>
      <w:szCs w:val="26"/>
    </w:rPr>
  </w:style>
  <w:style w:type="paragraph" w:styleId="Testofumetto">
    <w:name w:val="Balloon Text"/>
    <w:basedOn w:val="Normale"/>
    <w:link w:val="TestofumettoCarattere"/>
    <w:uiPriority w:val="99"/>
    <w:semiHidden/>
    <w:unhideWhenUsed/>
    <w:rsid w:val="000B5D3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5D31"/>
    <w:rPr>
      <w:rFonts w:ascii="Tahoma" w:hAnsi="Tahoma" w:cs="Tahoma"/>
      <w:sz w:val="16"/>
      <w:szCs w:val="16"/>
    </w:rPr>
  </w:style>
  <w:style w:type="character" w:styleId="Collegamentoipertestuale">
    <w:name w:val="Hyperlink"/>
    <w:basedOn w:val="Carpredefinitoparagrafo"/>
    <w:uiPriority w:val="99"/>
    <w:unhideWhenUsed/>
    <w:rsid w:val="00CD3D94"/>
    <w:rPr>
      <w:color w:val="0000FF" w:themeColor="hyperlink"/>
      <w:u w:val="single"/>
    </w:rPr>
  </w:style>
  <w:style w:type="paragraph" w:styleId="Testonotaapidipagina">
    <w:name w:val="footnote text"/>
    <w:basedOn w:val="Normale"/>
    <w:link w:val="TestonotaapidipaginaCarattere"/>
    <w:unhideWhenUsed/>
    <w:rsid w:val="00621217"/>
    <w:pPr>
      <w:spacing w:line="240" w:lineRule="auto"/>
    </w:pPr>
  </w:style>
  <w:style w:type="character" w:customStyle="1" w:styleId="TestonotaapidipaginaCarattere">
    <w:name w:val="Testo nota a piè di pagina Carattere"/>
    <w:basedOn w:val="Carpredefinitoparagrafo"/>
    <w:link w:val="Testonotaapidipagina"/>
    <w:uiPriority w:val="99"/>
    <w:rsid w:val="00621217"/>
    <w:rPr>
      <w:sz w:val="20"/>
      <w:szCs w:val="20"/>
    </w:rPr>
  </w:style>
  <w:style w:type="character" w:styleId="Rimandonotaapidipagina">
    <w:name w:val="footnote reference"/>
    <w:basedOn w:val="Carpredefinitoparagrafo"/>
    <w:uiPriority w:val="99"/>
    <w:semiHidden/>
    <w:unhideWhenUsed/>
    <w:rsid w:val="00621217"/>
    <w:rPr>
      <w:vertAlign w:val="superscript"/>
    </w:rPr>
  </w:style>
  <w:style w:type="character" w:styleId="Menzionenonrisolta">
    <w:name w:val="Unresolved Mention"/>
    <w:basedOn w:val="Carpredefinitoparagrafo"/>
    <w:uiPriority w:val="99"/>
    <w:semiHidden/>
    <w:unhideWhenUsed/>
    <w:rsid w:val="00837A1E"/>
    <w:rPr>
      <w:color w:val="605E5C"/>
      <w:shd w:val="clear" w:color="auto" w:fill="E1DFDD"/>
    </w:rPr>
  </w:style>
  <w:style w:type="character" w:styleId="Rimandocommento">
    <w:name w:val="annotation reference"/>
    <w:basedOn w:val="Carpredefinitoparagrafo"/>
    <w:uiPriority w:val="99"/>
    <w:semiHidden/>
    <w:unhideWhenUsed/>
    <w:rsid w:val="00F41705"/>
    <w:rPr>
      <w:sz w:val="16"/>
      <w:szCs w:val="16"/>
    </w:rPr>
  </w:style>
  <w:style w:type="paragraph" w:styleId="Testocommento">
    <w:name w:val="annotation text"/>
    <w:basedOn w:val="Normale"/>
    <w:link w:val="TestocommentoCarattere"/>
    <w:uiPriority w:val="99"/>
    <w:unhideWhenUsed/>
    <w:rsid w:val="00F41705"/>
    <w:pPr>
      <w:spacing w:line="240" w:lineRule="auto"/>
    </w:pPr>
  </w:style>
  <w:style w:type="character" w:customStyle="1" w:styleId="TestocommentoCarattere">
    <w:name w:val="Testo commento Carattere"/>
    <w:basedOn w:val="Carpredefinitoparagrafo"/>
    <w:link w:val="Testocommento"/>
    <w:uiPriority w:val="99"/>
    <w:rsid w:val="00F41705"/>
    <w:rPr>
      <w:sz w:val="20"/>
      <w:szCs w:val="20"/>
    </w:rPr>
  </w:style>
  <w:style w:type="paragraph" w:styleId="Soggettocommento">
    <w:name w:val="annotation subject"/>
    <w:basedOn w:val="Testocommento"/>
    <w:next w:val="Testocommento"/>
    <w:link w:val="SoggettocommentoCarattere"/>
    <w:uiPriority w:val="99"/>
    <w:semiHidden/>
    <w:unhideWhenUsed/>
    <w:rsid w:val="00F41705"/>
    <w:rPr>
      <w:b/>
      <w:bCs/>
    </w:rPr>
  </w:style>
  <w:style w:type="character" w:customStyle="1" w:styleId="SoggettocommentoCarattere">
    <w:name w:val="Soggetto commento Carattere"/>
    <w:basedOn w:val="TestocommentoCarattere"/>
    <w:link w:val="Soggettocommento"/>
    <w:uiPriority w:val="99"/>
    <w:semiHidden/>
    <w:rsid w:val="00F41705"/>
    <w:rPr>
      <w:b/>
      <w:bCs/>
      <w:sz w:val="20"/>
      <w:szCs w:val="20"/>
    </w:rPr>
  </w:style>
  <w:style w:type="character" w:customStyle="1" w:styleId="apple-converted-space">
    <w:name w:val="apple-converted-space"/>
    <w:basedOn w:val="Carpredefinitoparagrafo"/>
    <w:rsid w:val="00F41705"/>
  </w:style>
  <w:style w:type="paragraph" w:styleId="Paragrafoelenco">
    <w:name w:val="List Paragraph"/>
    <w:basedOn w:val="Normale"/>
    <w:uiPriority w:val="72"/>
    <w:qFormat/>
    <w:rsid w:val="00074E11"/>
    <w:pPr>
      <w:ind w:left="720"/>
      <w:contextualSpacing/>
    </w:pPr>
  </w:style>
  <w:style w:type="paragraph" w:styleId="Pidipagina">
    <w:name w:val="footer"/>
    <w:basedOn w:val="Normale"/>
    <w:link w:val="PidipaginaCarattere"/>
    <w:uiPriority w:val="99"/>
    <w:unhideWhenUsed/>
    <w:rsid w:val="005C202B"/>
    <w:pPr>
      <w:spacing w:after="0" w:line="240" w:lineRule="auto"/>
      <w:jc w:val="left"/>
    </w:pPr>
    <w:rPr>
      <w:noProof/>
      <w:sz w:val="16"/>
      <w:szCs w:val="16"/>
    </w:rPr>
  </w:style>
  <w:style w:type="character" w:customStyle="1" w:styleId="PidipaginaCarattere">
    <w:name w:val="Piè di pagina Carattere"/>
    <w:basedOn w:val="Carpredefinitoparagrafo"/>
    <w:link w:val="Pidipagina"/>
    <w:uiPriority w:val="99"/>
    <w:rsid w:val="005C202B"/>
    <w:rPr>
      <w:rFonts w:ascii="Century Gothic" w:eastAsia="Gotham Rounded Medium" w:hAnsi="Century Gothic" w:cstheme="majorHAnsi"/>
      <w:noProof/>
      <w:sz w:val="16"/>
      <w:szCs w:val="16"/>
    </w:rPr>
  </w:style>
  <w:style w:type="paragraph" w:customStyle="1" w:styleId="Articolo">
    <w:name w:val="Articolo"/>
    <w:basedOn w:val="Paragrafoelenco"/>
    <w:rsid w:val="00F4775F"/>
    <w:pPr>
      <w:keepNext/>
      <w:numPr>
        <w:numId w:val="3"/>
      </w:numPr>
      <w:spacing w:before="480" w:after="240" w:line="240" w:lineRule="auto"/>
    </w:pPr>
    <w:rPr>
      <w:rFonts w:cs="Calibri (Titoli)"/>
      <w:b/>
      <w:smallCaps/>
      <w:sz w:val="28"/>
    </w:rPr>
  </w:style>
  <w:style w:type="paragraph" w:styleId="Revisione">
    <w:name w:val="Revision"/>
    <w:hidden/>
    <w:uiPriority w:val="99"/>
    <w:semiHidden/>
    <w:rsid w:val="00153DA7"/>
    <w:pPr>
      <w:spacing w:line="240" w:lineRule="auto"/>
    </w:pPr>
    <w:rPr>
      <w:rFonts w:asciiTheme="majorHAnsi" w:hAnsiTheme="majorHAnsi" w:cstheme="majorHAnsi"/>
      <w:sz w:val="24"/>
    </w:rPr>
  </w:style>
  <w:style w:type="paragraph" w:styleId="NormaleWeb">
    <w:name w:val="Normal (Web)"/>
    <w:basedOn w:val="Normale"/>
    <w:uiPriority w:val="99"/>
    <w:unhideWhenUsed/>
    <w:rsid w:val="003A6DFA"/>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imes New Roman" w:hAnsi="Times New Roman" w:cs="Times New Roman"/>
      <w:szCs w:val="24"/>
      <w:lang w:val="it-IT"/>
    </w:rPr>
  </w:style>
  <w:style w:type="character" w:styleId="Collegamentovisitato">
    <w:name w:val="FollowedHyperlink"/>
    <w:basedOn w:val="Carpredefinitoparagrafo"/>
    <w:uiPriority w:val="99"/>
    <w:semiHidden/>
    <w:unhideWhenUsed/>
    <w:rsid w:val="005C202B"/>
    <w:rPr>
      <w:color w:val="800080" w:themeColor="followedHyperlink"/>
      <w:u w:val="single"/>
    </w:rPr>
  </w:style>
  <w:style w:type="character" w:customStyle="1" w:styleId="Titolo7Carattere">
    <w:name w:val="Titolo 7 Carattere"/>
    <w:aliases w:val="ASAPHeading 7 Carattere"/>
    <w:basedOn w:val="Carpredefinitoparagrafo"/>
    <w:link w:val="Titolo7"/>
    <w:rsid w:val="000A5E54"/>
    <w:rPr>
      <w:rFonts w:eastAsia="Times New Roman" w:cs="Times New Roman"/>
      <w:sz w:val="20"/>
      <w:szCs w:val="20"/>
      <w:lang w:val="it-IT"/>
    </w:rPr>
  </w:style>
  <w:style w:type="character" w:customStyle="1" w:styleId="Titolo8Carattere">
    <w:name w:val="Titolo 8 Carattere"/>
    <w:aliases w:val="ASAPHeading 8 Carattere"/>
    <w:basedOn w:val="Carpredefinitoparagrafo"/>
    <w:link w:val="Titolo8"/>
    <w:rsid w:val="000A5E54"/>
    <w:rPr>
      <w:rFonts w:eastAsia="Times New Roman" w:cs="Times New Roman"/>
      <w:i/>
      <w:sz w:val="20"/>
      <w:szCs w:val="20"/>
      <w:lang w:val="it-IT"/>
    </w:rPr>
  </w:style>
  <w:style w:type="character" w:customStyle="1" w:styleId="Titolo9Carattere">
    <w:name w:val="Titolo 9 Carattere"/>
    <w:aliases w:val="ASAPHeading 9 Carattere"/>
    <w:basedOn w:val="Carpredefinitoparagrafo"/>
    <w:link w:val="Titolo9"/>
    <w:rsid w:val="000A5E54"/>
    <w:rPr>
      <w:rFonts w:eastAsia="Times New Roman" w:cs="Times New Roman"/>
      <w:b/>
      <w:i/>
      <w:sz w:val="18"/>
      <w:szCs w:val="20"/>
      <w:lang w:val="it-IT"/>
    </w:rPr>
  </w:style>
  <w:style w:type="paragraph" w:styleId="Intestazione">
    <w:name w:val="header"/>
    <w:aliases w:val="hd,intestazione,Even,form,form1"/>
    <w:basedOn w:val="Normale"/>
    <w:link w:val="IntestazioneCarattere"/>
    <w:rsid w:val="000A5E54"/>
    <w:pPr>
      <w:widowControl/>
      <w:pBdr>
        <w:top w:val="none" w:sz="0" w:space="0" w:color="auto"/>
        <w:left w:val="none" w:sz="0" w:space="0" w:color="auto"/>
        <w:bottom w:val="none" w:sz="0" w:space="0" w:color="auto"/>
        <w:right w:val="none" w:sz="0" w:space="0" w:color="auto"/>
        <w:between w:val="none" w:sz="0" w:space="0" w:color="auto"/>
      </w:pBdr>
      <w:tabs>
        <w:tab w:val="center" w:pos="4819"/>
        <w:tab w:val="right" w:pos="9638"/>
      </w:tabs>
      <w:spacing w:after="0" w:line="240" w:lineRule="auto"/>
    </w:pPr>
    <w:rPr>
      <w:rFonts w:eastAsia="Times New Roman" w:cs="Verdana"/>
      <w:lang w:val="it-IT"/>
    </w:rPr>
  </w:style>
  <w:style w:type="character" w:customStyle="1" w:styleId="IntestazioneCarattere">
    <w:name w:val="Intestazione Carattere"/>
    <w:aliases w:val="hd Carattere,intestazione Carattere,Even Carattere,form Carattere,form1 Carattere"/>
    <w:basedOn w:val="Carpredefinitoparagrafo"/>
    <w:link w:val="Intestazione"/>
    <w:rsid w:val="000A5E54"/>
    <w:rPr>
      <w:rFonts w:ascii="Century Gothic" w:eastAsia="Times New Roman" w:hAnsi="Century Gothic" w:cs="Verdana"/>
      <w:sz w:val="20"/>
      <w:szCs w:val="20"/>
      <w:lang w:val="it-IT"/>
    </w:rPr>
  </w:style>
  <w:style w:type="character" w:styleId="Numeropagina">
    <w:name w:val="page number"/>
    <w:basedOn w:val="Carpredefinitoparagrafo"/>
    <w:rsid w:val="000A5E54"/>
  </w:style>
  <w:style w:type="paragraph" w:customStyle="1" w:styleId="ArticoloComma">
    <w:name w:val="Articolo Comma"/>
    <w:basedOn w:val="Articolo"/>
    <w:qFormat/>
    <w:rsid w:val="000A5E54"/>
    <w:pPr>
      <w:keepNext w:val="0"/>
      <w:numPr>
        <w:ilvl w:val="1"/>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contextualSpacing w:val="0"/>
      <w:outlineLvl w:val="1"/>
    </w:pPr>
    <w:rPr>
      <w:rFonts w:eastAsia="Times New Roman" w:cs="Times New Roman"/>
      <w:b w:val="0"/>
      <w:smallCaps w:val="0"/>
      <w:sz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186638">
      <w:bodyDiv w:val="1"/>
      <w:marLeft w:val="0"/>
      <w:marRight w:val="0"/>
      <w:marTop w:val="0"/>
      <w:marBottom w:val="0"/>
      <w:divBdr>
        <w:top w:val="none" w:sz="0" w:space="0" w:color="auto"/>
        <w:left w:val="none" w:sz="0" w:space="0" w:color="auto"/>
        <w:bottom w:val="none" w:sz="0" w:space="0" w:color="auto"/>
        <w:right w:val="none" w:sz="0" w:space="0" w:color="auto"/>
      </w:divBdr>
    </w:div>
    <w:div w:id="1171718377">
      <w:bodyDiv w:val="1"/>
      <w:marLeft w:val="0"/>
      <w:marRight w:val="0"/>
      <w:marTop w:val="0"/>
      <w:marBottom w:val="0"/>
      <w:divBdr>
        <w:top w:val="none" w:sz="0" w:space="0" w:color="auto"/>
        <w:left w:val="none" w:sz="0" w:space="0" w:color="auto"/>
        <w:bottom w:val="none" w:sz="0" w:space="0" w:color="auto"/>
        <w:right w:val="none" w:sz="0" w:space="0" w:color="auto"/>
      </w:divBdr>
      <w:divsChild>
        <w:div w:id="2117091853">
          <w:marLeft w:val="0"/>
          <w:marRight w:val="0"/>
          <w:marTop w:val="0"/>
          <w:marBottom w:val="0"/>
          <w:divBdr>
            <w:top w:val="none" w:sz="0" w:space="0" w:color="auto"/>
            <w:left w:val="none" w:sz="0" w:space="0" w:color="auto"/>
            <w:bottom w:val="none" w:sz="0" w:space="0" w:color="auto"/>
            <w:right w:val="none" w:sz="0" w:space="0" w:color="auto"/>
          </w:divBdr>
        </w:div>
        <w:div w:id="199129583">
          <w:marLeft w:val="0"/>
          <w:marRight w:val="0"/>
          <w:marTop w:val="0"/>
          <w:marBottom w:val="0"/>
          <w:divBdr>
            <w:top w:val="none" w:sz="0" w:space="0" w:color="auto"/>
            <w:left w:val="none" w:sz="0" w:space="0" w:color="auto"/>
            <w:bottom w:val="none" w:sz="0" w:space="0" w:color="auto"/>
            <w:right w:val="none" w:sz="0" w:space="0" w:color="auto"/>
          </w:divBdr>
        </w:div>
        <w:div w:id="1653869060">
          <w:marLeft w:val="0"/>
          <w:marRight w:val="0"/>
          <w:marTop w:val="0"/>
          <w:marBottom w:val="0"/>
          <w:divBdr>
            <w:top w:val="none" w:sz="0" w:space="0" w:color="auto"/>
            <w:left w:val="none" w:sz="0" w:space="0" w:color="auto"/>
            <w:bottom w:val="none" w:sz="0" w:space="0" w:color="auto"/>
            <w:right w:val="none" w:sz="0" w:space="0" w:color="auto"/>
          </w:divBdr>
        </w:div>
      </w:divsChild>
    </w:div>
    <w:div w:id="1434470978">
      <w:bodyDiv w:val="1"/>
      <w:marLeft w:val="0"/>
      <w:marRight w:val="0"/>
      <w:marTop w:val="0"/>
      <w:marBottom w:val="0"/>
      <w:divBdr>
        <w:top w:val="none" w:sz="0" w:space="0" w:color="auto"/>
        <w:left w:val="none" w:sz="0" w:space="0" w:color="auto"/>
        <w:bottom w:val="none" w:sz="0" w:space="0" w:color="auto"/>
        <w:right w:val="none" w:sz="0" w:space="0" w:color="auto"/>
      </w:divBdr>
      <w:divsChild>
        <w:div w:id="526137884">
          <w:marLeft w:val="0"/>
          <w:marRight w:val="0"/>
          <w:marTop w:val="0"/>
          <w:marBottom w:val="0"/>
          <w:divBdr>
            <w:top w:val="none" w:sz="0" w:space="0" w:color="auto"/>
            <w:left w:val="none" w:sz="0" w:space="0" w:color="auto"/>
            <w:bottom w:val="none" w:sz="0" w:space="0" w:color="auto"/>
            <w:right w:val="none" w:sz="0" w:space="0" w:color="auto"/>
          </w:divBdr>
          <w:divsChild>
            <w:div w:id="1062563071">
              <w:marLeft w:val="0"/>
              <w:marRight w:val="0"/>
              <w:marTop w:val="0"/>
              <w:marBottom w:val="0"/>
              <w:divBdr>
                <w:top w:val="none" w:sz="0" w:space="0" w:color="auto"/>
                <w:left w:val="none" w:sz="0" w:space="0" w:color="auto"/>
                <w:bottom w:val="none" w:sz="0" w:space="0" w:color="auto"/>
                <w:right w:val="none" w:sz="0" w:space="0" w:color="auto"/>
              </w:divBdr>
              <w:divsChild>
                <w:div w:id="1548105153">
                  <w:marLeft w:val="0"/>
                  <w:marRight w:val="0"/>
                  <w:marTop w:val="0"/>
                  <w:marBottom w:val="0"/>
                  <w:divBdr>
                    <w:top w:val="none" w:sz="0" w:space="0" w:color="auto"/>
                    <w:left w:val="none" w:sz="0" w:space="0" w:color="auto"/>
                    <w:bottom w:val="none" w:sz="0" w:space="0" w:color="auto"/>
                    <w:right w:val="none" w:sz="0" w:space="0" w:color="auto"/>
                  </w:divBdr>
                  <w:divsChild>
                    <w:div w:id="51703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058594">
      <w:bodyDiv w:val="1"/>
      <w:marLeft w:val="0"/>
      <w:marRight w:val="0"/>
      <w:marTop w:val="0"/>
      <w:marBottom w:val="0"/>
      <w:divBdr>
        <w:top w:val="none" w:sz="0" w:space="0" w:color="auto"/>
        <w:left w:val="none" w:sz="0" w:space="0" w:color="auto"/>
        <w:bottom w:val="none" w:sz="0" w:space="0" w:color="auto"/>
        <w:right w:val="none" w:sz="0" w:space="0" w:color="auto"/>
      </w:divBdr>
      <w:divsChild>
        <w:div w:id="1450314999">
          <w:marLeft w:val="0"/>
          <w:marRight w:val="0"/>
          <w:marTop w:val="0"/>
          <w:marBottom w:val="0"/>
          <w:divBdr>
            <w:top w:val="none" w:sz="0" w:space="0" w:color="auto"/>
            <w:left w:val="none" w:sz="0" w:space="0" w:color="auto"/>
            <w:bottom w:val="none" w:sz="0" w:space="0" w:color="auto"/>
            <w:right w:val="none" w:sz="0" w:space="0" w:color="auto"/>
          </w:divBdr>
        </w:div>
        <w:div w:id="19078404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mailto:smact.competencecenter@legalmail.it" TargetMode="External"/><Relationship Id="rId2" Type="http://schemas.openxmlformats.org/officeDocument/2006/relationships/hyperlink" Target="mailto:info@smactcc.i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4076B048063A44D965D0B0BE6C38D89" ma:contentTypeVersion="7" ma:contentTypeDescription="Creare un nuovo documento." ma:contentTypeScope="" ma:versionID="087478b66f27680164070d8ebe159209">
  <xsd:schema xmlns:xsd="http://www.w3.org/2001/XMLSchema" xmlns:xs="http://www.w3.org/2001/XMLSchema" xmlns:p="http://schemas.microsoft.com/office/2006/metadata/properties" xmlns:ns2="ab1b509c-1e2a-4101-aac1-931c747fe372" targetNamespace="http://schemas.microsoft.com/office/2006/metadata/properties" ma:root="true" ma:fieldsID="de0bc7c4b8336dd7d08c489ea7a950e7" ns2:_="">
    <xsd:import namespace="ab1b509c-1e2a-4101-aac1-931c747fe3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b509c-1e2a-4101-aac1-931c747fe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7A660-4D5F-477D-973A-AA7B46404691}"/>
</file>

<file path=customXml/itemProps2.xml><?xml version="1.0" encoding="utf-8"?>
<ds:datastoreItem xmlns:ds="http://schemas.openxmlformats.org/officeDocument/2006/customXml" ds:itemID="{09552BCD-885E-42DD-B75C-393175AAE032}">
  <ds:schemaRefs>
    <ds:schemaRef ds:uri="http://schemas.microsoft.com/sharepoint/v3/contenttype/forms"/>
  </ds:schemaRefs>
</ds:datastoreItem>
</file>

<file path=customXml/itemProps3.xml><?xml version="1.0" encoding="utf-8"?>
<ds:datastoreItem xmlns:ds="http://schemas.openxmlformats.org/officeDocument/2006/customXml" ds:itemID="{A2EA1CCD-FBA9-4D06-B4E3-2020F14F48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BD4727-DAF2-4F4E-AE4C-128A11815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3435</Words>
  <Characters>19580</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2019-09-26T12:46:00Z</cp:lastPrinted>
  <dcterms:created xsi:type="dcterms:W3CDTF">2020-03-18T08:28:00Z</dcterms:created>
  <dcterms:modified xsi:type="dcterms:W3CDTF">2020-04-01T15:05:00Z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0x010100D4076B048063A44D965D0B0BE6C38D89</vt:lpwstr>
  </property>
</Properties>
</file>